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0"/>
        <w:gridCol w:w="5400"/>
      </w:tblGrid>
      <w:tr w:rsidR="00F220E8" w:rsidRPr="00484889" w14:paraId="2376F284" w14:textId="77777777" w:rsidTr="00626283">
        <w:trPr>
          <w:trHeight w:val="300"/>
          <w:tblHeader/>
          <w:jc w:val="center"/>
        </w:trPr>
        <w:tc>
          <w:tcPr>
            <w:tcW w:w="5400" w:type="dxa"/>
            <w:tcBorders>
              <w:top w:val="single" w:sz="4" w:space="0" w:color="auto"/>
              <w:right w:val="nil"/>
            </w:tcBorders>
            <w:vAlign w:val="center"/>
          </w:tcPr>
          <w:p w14:paraId="550B5463" w14:textId="558A6145" w:rsidR="00F220E8" w:rsidRPr="00164A2C" w:rsidRDefault="00F220E8" w:rsidP="00407566">
            <w:pPr>
              <w:pStyle w:val="Heading1"/>
              <w:rPr>
                <w:sz w:val="28"/>
                <w:szCs w:val="28"/>
              </w:rPr>
            </w:pPr>
            <w:r w:rsidRPr="00164A2C">
              <w:rPr>
                <w:sz w:val="28"/>
                <w:szCs w:val="28"/>
              </w:rPr>
              <w:t>OSP 04: Almacenamiento y transporte</w:t>
            </w:r>
          </w:p>
        </w:tc>
        <w:tc>
          <w:tcPr>
            <w:tcW w:w="5400" w:type="dxa"/>
            <w:tcBorders>
              <w:top w:val="single" w:sz="4" w:space="0" w:color="auto"/>
              <w:left w:val="nil"/>
            </w:tcBorders>
            <w:vAlign w:val="center"/>
          </w:tcPr>
          <w:p w14:paraId="1364F77B" w14:textId="38C2678A" w:rsidR="00F220E8" w:rsidRPr="00626283" w:rsidRDefault="00F220E8" w:rsidP="00626283">
            <w:pPr>
              <w:pStyle w:val="Heading1"/>
              <w:jc w:val="right"/>
              <w:rPr>
                <w:b w:val="0"/>
                <w:bCs/>
                <w:smallCaps w:val="0"/>
                <w:color w:val="000000" w:themeColor="text1"/>
                <w:sz w:val="20"/>
                <w:szCs w:val="20"/>
              </w:rPr>
            </w:pPr>
            <w:r w:rsidRPr="00626283">
              <w:rPr>
                <w:b w:val="0"/>
                <w:bCs/>
                <w:smallCaps w:val="0"/>
                <w:color w:val="000000" w:themeColor="text1"/>
                <w:sz w:val="20"/>
                <w:szCs w:val="20"/>
              </w:rPr>
              <w:t>Reglamento Orgánico del USDA § 205.272</w:t>
            </w:r>
          </w:p>
        </w:tc>
      </w:tr>
      <w:tr w:rsidR="00935186" w:rsidRPr="00983DE2" w14:paraId="0F418977" w14:textId="77777777" w:rsidTr="79937374">
        <w:trPr>
          <w:trHeight w:val="300"/>
          <w:jc w:val="center"/>
        </w:trPr>
        <w:tc>
          <w:tcPr>
            <w:tcW w:w="10800" w:type="dxa"/>
            <w:gridSpan w:val="2"/>
            <w:tcBorders>
              <w:top w:val="single" w:sz="4" w:space="0" w:color="auto"/>
            </w:tcBorders>
          </w:tcPr>
          <w:p w14:paraId="703C5B72" w14:textId="5D211C19" w:rsidR="00935186" w:rsidRPr="00C33FBA" w:rsidRDefault="002B2CEC" w:rsidP="00674CBC">
            <w:pPr>
              <w:pStyle w:val="indent-2"/>
              <w:spacing w:before="0" w:beforeAutospacing="0" w:after="40" w:afterAutospacing="0"/>
              <w:rPr>
                <w:rFonts w:ascii="Arial Narrow" w:hAnsi="Arial Narrow"/>
                <w:i/>
                <w:iCs/>
                <w:lang w:val="es-EC"/>
              </w:rPr>
            </w:pPr>
            <w:r w:rsidRPr="00C33FBA">
              <w:rPr>
                <w:rFonts w:ascii="Arial Narrow" w:hAnsi="Arial Narrow"/>
                <w:i/>
                <w:iCs/>
                <w:lang w:val="es-EC"/>
              </w:rPr>
              <w:t>Utilice esta sección para describir los materiales</w:t>
            </w:r>
            <w:r w:rsidR="001D7328">
              <w:rPr>
                <w:rFonts w:ascii="Arial Narrow" w:hAnsi="Arial Narrow"/>
                <w:i/>
                <w:iCs/>
                <w:lang w:val="es-EC"/>
              </w:rPr>
              <w:t>/insumos</w:t>
            </w:r>
            <w:r w:rsidRPr="00C33FBA">
              <w:rPr>
                <w:rFonts w:ascii="Arial Narrow" w:hAnsi="Arial Narrow"/>
                <w:i/>
                <w:iCs/>
                <w:lang w:val="es-EC"/>
              </w:rPr>
              <w:t xml:space="preserve"> y las prácticas relacionadas con el almacenamiento y el transporte de productos orgánicos e insumos de producción utilizados en su operación.  Las operaciones deben utilizar prácticas de gestión para evitar la mezcla de productos orgánicos y no orgánicos durante el almacenamiento y el transporte y para prevenir la contaminación de los productos orgánicos por el contacto con sustancias prohibidas. </w:t>
            </w:r>
          </w:p>
          <w:p w14:paraId="3E06358F" w14:textId="37B2599D" w:rsidR="00935186" w:rsidRPr="00C33FBA" w:rsidRDefault="006E0D44" w:rsidP="00674CBC">
            <w:pPr>
              <w:spacing w:before="80" w:after="40"/>
              <w:rPr>
                <w:i/>
                <w:iCs/>
                <w:sz w:val="24"/>
                <w:lang w:val="es-EC"/>
              </w:rPr>
            </w:pPr>
            <w:r w:rsidRPr="00C33FBA">
              <w:rPr>
                <w:i/>
                <w:iCs/>
                <w:sz w:val="24"/>
                <w:lang w:val="es-EC"/>
              </w:rPr>
              <w:t xml:space="preserve">Describa las prácticas que utiliza para prevenir y controlar plagas en áreas de almacenamiento orgánico en </w:t>
            </w:r>
            <w:r w:rsidRPr="00C33FBA">
              <w:rPr>
                <w:b/>
                <w:bCs/>
                <w:i/>
                <w:iCs/>
                <w:sz w:val="24"/>
                <w:lang w:val="es-EC"/>
              </w:rPr>
              <w:t>OSP 05: Manejo de plagas en instalaciones</w:t>
            </w:r>
            <w:r w:rsidRPr="00C33FBA">
              <w:rPr>
                <w:i/>
                <w:iCs/>
                <w:sz w:val="24"/>
                <w:lang w:val="es-EC"/>
              </w:rPr>
              <w:t xml:space="preserve">. </w:t>
            </w:r>
          </w:p>
        </w:tc>
      </w:tr>
      <w:tr w:rsidR="00197804" w:rsidRPr="00484889" w14:paraId="3BFB8271" w14:textId="77777777" w:rsidTr="79937374">
        <w:trPr>
          <w:trHeight w:val="300"/>
          <w:jc w:val="center"/>
        </w:trPr>
        <w:tc>
          <w:tcPr>
            <w:tcW w:w="10800" w:type="dxa"/>
            <w:gridSpan w:val="2"/>
            <w:tcBorders>
              <w:top w:val="single" w:sz="4" w:space="0" w:color="auto"/>
            </w:tcBorders>
          </w:tcPr>
          <w:p w14:paraId="673585EF" w14:textId="77777777" w:rsidR="00197804" w:rsidRPr="00D33489" w:rsidRDefault="00197804" w:rsidP="00674CBC">
            <w:pPr>
              <w:pStyle w:val="ListParagraph"/>
              <w:numPr>
                <w:ilvl w:val="0"/>
                <w:numId w:val="45"/>
              </w:numPr>
              <w:spacing w:after="40"/>
              <w:contextualSpacing w:val="0"/>
              <w:rPr>
                <w:b/>
                <w:bCs/>
                <w:sz w:val="24"/>
                <w:szCs w:val="28"/>
              </w:rPr>
            </w:pPr>
            <w:r w:rsidRPr="00D33489">
              <w:rPr>
                <w:b/>
                <w:bCs/>
                <w:sz w:val="24"/>
                <w:szCs w:val="28"/>
              </w:rPr>
              <w:t>ALMACENAMIENTO</w:t>
            </w:r>
          </w:p>
          <w:p w14:paraId="7D299036" w14:textId="3EFF049F" w:rsidR="00197804" w:rsidRPr="00C33FBA" w:rsidRDefault="00197804" w:rsidP="00674CBC">
            <w:pPr>
              <w:pStyle w:val="ListParagraph"/>
              <w:numPr>
                <w:ilvl w:val="0"/>
                <w:numId w:val="47"/>
              </w:numPr>
              <w:spacing w:before="80" w:after="40"/>
              <w:rPr>
                <w:i/>
                <w:iCs/>
                <w:szCs w:val="22"/>
                <w:lang w:val="es-EC"/>
              </w:rPr>
            </w:pPr>
            <w:r w:rsidRPr="00C33FBA">
              <w:rPr>
                <w:szCs w:val="22"/>
                <w:lang w:val="es-EC"/>
              </w:rPr>
              <w:t xml:space="preserve">Enumere todas las áreas de almacenamiento utilizadas en la producción orgánica, tanto fuera como en el sitio, incluidas, entre otras, las áreas de almacenamiento de ingredientes, insumos, piensos, materiales de empaque y/o productos orgánicos terminados, según corresponda a su operación. Identifique claramente las áreas de almacenamiento en los mapas. Cualquier proveedor de servicios externo que contrate para el almacenamiento (por ejemplo, almacenes de terceros) también debe figurar en </w:t>
            </w:r>
            <w:r w:rsidRPr="00C33FBA">
              <w:rPr>
                <w:b/>
                <w:bCs/>
                <w:szCs w:val="22"/>
                <w:lang w:val="es-EC"/>
              </w:rPr>
              <w:t>la Sección I. Proveedores de servicios externos</w:t>
            </w:r>
            <w:r w:rsidRPr="00C33FBA">
              <w:rPr>
                <w:szCs w:val="22"/>
                <w:lang w:val="es-EC"/>
              </w:rPr>
              <w:t xml:space="preserve"> en </w:t>
            </w:r>
            <w:r w:rsidRPr="00C33FBA">
              <w:rPr>
                <w:b/>
                <w:bCs/>
                <w:szCs w:val="22"/>
                <w:lang w:val="es-EC"/>
              </w:rPr>
              <w:t>OSP 01: Aplicación general</w:t>
            </w:r>
            <w:r w:rsidRPr="00C33FBA">
              <w:rPr>
                <w:szCs w:val="22"/>
                <w:lang w:val="es-EC"/>
              </w:rPr>
              <w:t>.</w:t>
            </w:r>
          </w:p>
          <w:tbl>
            <w:tblPr>
              <w:tblStyle w:val="TableGrid"/>
              <w:tblW w:w="0" w:type="auto"/>
              <w:tblLook w:val="04A0" w:firstRow="1" w:lastRow="0" w:firstColumn="1" w:lastColumn="0" w:noHBand="0" w:noVBand="1"/>
            </w:tblPr>
            <w:tblGrid>
              <w:gridCol w:w="2114"/>
              <w:gridCol w:w="1541"/>
              <w:gridCol w:w="2070"/>
              <w:gridCol w:w="2070"/>
              <w:gridCol w:w="2779"/>
            </w:tblGrid>
            <w:tr w:rsidR="00197804" w14:paraId="7CDC7934" w14:textId="77777777" w:rsidTr="00300901">
              <w:tc>
                <w:tcPr>
                  <w:tcW w:w="2114" w:type="dxa"/>
                </w:tcPr>
                <w:p w14:paraId="3E8E54B7" w14:textId="77777777" w:rsidR="00197804" w:rsidRPr="00C33FBA" w:rsidRDefault="00197804" w:rsidP="00674CBC">
                  <w:pPr>
                    <w:pStyle w:val="indent-2"/>
                    <w:spacing w:before="0" w:after="40"/>
                    <w:rPr>
                      <w:rFonts w:ascii="Arial Narrow" w:hAnsi="Arial Narrow"/>
                      <w:sz w:val="22"/>
                      <w:szCs w:val="22"/>
                      <w:lang w:val="es-EC"/>
                    </w:rPr>
                  </w:pPr>
                  <w:r w:rsidRPr="00C33FBA">
                    <w:rPr>
                      <w:rFonts w:ascii="Arial Narrow" w:hAnsi="Arial Narrow"/>
                      <w:b/>
                      <w:bCs/>
                      <w:sz w:val="22"/>
                      <w:szCs w:val="22"/>
                      <w:lang w:val="es-EC"/>
                    </w:rPr>
                    <w:t>Nombre de la unidad de almacenamiento/ #</w:t>
                  </w:r>
                </w:p>
              </w:tc>
              <w:tc>
                <w:tcPr>
                  <w:tcW w:w="1541" w:type="dxa"/>
                </w:tcPr>
                <w:p w14:paraId="7554B5F0" w14:textId="77777777" w:rsidR="00197804" w:rsidRDefault="00197804" w:rsidP="00674CBC">
                  <w:pPr>
                    <w:pStyle w:val="indent-2"/>
                    <w:spacing w:before="0" w:after="40"/>
                    <w:rPr>
                      <w:rFonts w:ascii="Arial Narrow" w:hAnsi="Arial Narrow"/>
                      <w:sz w:val="22"/>
                      <w:szCs w:val="22"/>
                    </w:rPr>
                  </w:pPr>
                  <w:r>
                    <w:rPr>
                      <w:rFonts w:ascii="Arial Narrow" w:hAnsi="Arial Narrow"/>
                      <w:b/>
                      <w:bCs/>
                      <w:sz w:val="22"/>
                      <w:szCs w:val="22"/>
                    </w:rPr>
                    <w:t>Tipo y tamaño/capacidad</w:t>
                  </w:r>
                </w:p>
              </w:tc>
              <w:tc>
                <w:tcPr>
                  <w:tcW w:w="2070" w:type="dxa"/>
                </w:tcPr>
                <w:p w14:paraId="4DD4A0A3" w14:textId="27195E3E" w:rsidR="00197804" w:rsidRPr="00C33FBA" w:rsidRDefault="00197804" w:rsidP="00674CBC">
                  <w:pPr>
                    <w:pStyle w:val="indent-2"/>
                    <w:spacing w:before="0" w:after="40"/>
                    <w:rPr>
                      <w:rFonts w:ascii="Arial Narrow" w:hAnsi="Arial Narrow"/>
                      <w:sz w:val="22"/>
                      <w:szCs w:val="22"/>
                      <w:lang w:val="es-EC"/>
                    </w:rPr>
                  </w:pPr>
                  <w:r w:rsidRPr="00C33FBA">
                    <w:rPr>
                      <w:rFonts w:ascii="Arial Narrow" w:hAnsi="Arial Narrow"/>
                      <w:b/>
                      <w:bCs/>
                      <w:sz w:val="22"/>
                      <w:szCs w:val="22"/>
                      <w:lang w:val="es-EC"/>
                    </w:rPr>
                    <w:t xml:space="preserve">Ubicación física </w:t>
                  </w:r>
                  <w:r w:rsidRPr="00C33FBA">
                    <w:rPr>
                      <w:rFonts w:ascii="Arial Narrow" w:hAnsi="Arial Narrow"/>
                      <w:sz w:val="22"/>
                      <w:szCs w:val="22"/>
                      <w:lang w:val="es-EC"/>
                    </w:rPr>
                    <w:t>(nombre de la instalación/</w:t>
                  </w:r>
                  <w:r w:rsidR="00BB6346">
                    <w:rPr>
                      <w:rFonts w:ascii="Arial Narrow" w:hAnsi="Arial Narrow"/>
                      <w:sz w:val="22"/>
                      <w:szCs w:val="22"/>
                      <w:lang w:val="es-EC"/>
                    </w:rPr>
                    <w:t>finca</w:t>
                  </w:r>
                  <w:r w:rsidR="00BB6346" w:rsidRPr="00C33FBA">
                    <w:rPr>
                      <w:rFonts w:ascii="Arial Narrow" w:hAnsi="Arial Narrow"/>
                      <w:sz w:val="22"/>
                      <w:szCs w:val="22"/>
                      <w:lang w:val="es-EC"/>
                    </w:rPr>
                    <w:t xml:space="preserve"> </w:t>
                  </w:r>
                  <w:r w:rsidRPr="00C33FBA">
                    <w:rPr>
                      <w:rFonts w:ascii="Arial Narrow" w:hAnsi="Arial Narrow"/>
                      <w:sz w:val="22"/>
                      <w:szCs w:val="22"/>
                      <w:lang w:val="es-EC"/>
                    </w:rPr>
                    <w:t>o dirección externa)</w:t>
                  </w:r>
                </w:p>
              </w:tc>
              <w:tc>
                <w:tcPr>
                  <w:tcW w:w="2070" w:type="dxa"/>
                </w:tcPr>
                <w:p w14:paraId="71236F25" w14:textId="77777777" w:rsidR="00197804" w:rsidRDefault="00197804" w:rsidP="00674CBC">
                  <w:pPr>
                    <w:pStyle w:val="indent-2"/>
                    <w:spacing w:before="0" w:after="40"/>
                    <w:rPr>
                      <w:rFonts w:ascii="Arial Narrow" w:hAnsi="Arial Narrow"/>
                      <w:sz w:val="22"/>
                      <w:szCs w:val="22"/>
                    </w:rPr>
                  </w:pPr>
                  <w:r>
                    <w:rPr>
                      <w:rFonts w:ascii="Arial Narrow" w:hAnsi="Arial Narrow"/>
                      <w:b/>
                      <w:bCs/>
                      <w:sz w:val="22"/>
                      <w:szCs w:val="22"/>
                    </w:rPr>
                    <w:t>Uso (productos/materiales almacenados)</w:t>
                  </w:r>
                </w:p>
              </w:tc>
              <w:tc>
                <w:tcPr>
                  <w:tcW w:w="2779" w:type="dxa"/>
                </w:tcPr>
                <w:p w14:paraId="776BC7CA" w14:textId="58D636F0" w:rsidR="00197804" w:rsidRDefault="004A21C1" w:rsidP="004A21C1">
                  <w:pPr>
                    <w:pStyle w:val="indent-2"/>
                    <w:rPr>
                      <w:rFonts w:ascii="Arial Narrow" w:hAnsi="Arial Narrow"/>
                      <w:sz w:val="22"/>
                      <w:szCs w:val="22"/>
                    </w:rPr>
                  </w:pPr>
                  <w:r>
                    <w:rPr>
                      <w:rFonts w:ascii="Arial Narrow" w:hAnsi="Arial Narrow"/>
                      <w:b/>
                      <w:bCs/>
                      <w:sz w:val="22"/>
                      <w:szCs w:val="22"/>
                    </w:rPr>
                    <w:t>C</w:t>
                  </w:r>
                  <w:r w:rsidRPr="004A21C1">
                    <w:rPr>
                      <w:rFonts w:ascii="Arial Narrow" w:hAnsi="Arial Narrow"/>
                      <w:b/>
                      <w:bCs/>
                      <w:sz w:val="22"/>
                      <w:szCs w:val="22"/>
                    </w:rPr>
                    <w:t xml:space="preserve">ertificación de </w:t>
                  </w:r>
                  <w:r>
                    <w:rPr>
                      <w:rFonts w:ascii="Arial Narrow" w:hAnsi="Arial Narrow"/>
                      <w:b/>
                      <w:bCs/>
                      <w:sz w:val="22"/>
                      <w:szCs w:val="22"/>
                    </w:rPr>
                    <w:t>i</w:t>
                  </w:r>
                  <w:r w:rsidRPr="004A21C1">
                    <w:rPr>
                      <w:rFonts w:ascii="Arial Narrow" w:hAnsi="Arial Narrow"/>
                      <w:b/>
                      <w:bCs/>
                      <w:sz w:val="22"/>
                      <w:szCs w:val="22"/>
                    </w:rPr>
                    <w:t>nstalaciones</w:t>
                  </w:r>
                </w:p>
              </w:tc>
            </w:tr>
            <w:tr w:rsidR="00197804" w14:paraId="0681F0FC" w14:textId="77777777" w:rsidTr="00C83B81">
              <w:trPr>
                <w:trHeight w:val="1169"/>
              </w:trPr>
              <w:tc>
                <w:tcPr>
                  <w:tcW w:w="2114" w:type="dxa"/>
                </w:tcPr>
                <w:p w14:paraId="3122C497" w14:textId="77777777" w:rsidR="00197804" w:rsidRDefault="00197804" w:rsidP="00983DE2">
                  <w:pPr>
                    <w:pStyle w:val="indent-2"/>
                    <w:spacing w:before="0" w:after="0" w:afterAutospacing="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1541" w:type="dxa"/>
                </w:tcPr>
                <w:p w14:paraId="1DDCA2B5" w14:textId="77777777" w:rsidR="00197804" w:rsidRDefault="00197804" w:rsidP="00983DE2">
                  <w:pPr>
                    <w:pStyle w:val="indent-2"/>
                    <w:spacing w:before="0" w:after="0" w:afterAutospacing="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345AC907" w14:textId="77777777" w:rsidR="00197804" w:rsidRDefault="00197804" w:rsidP="00983DE2">
                  <w:pPr>
                    <w:pStyle w:val="indent-2"/>
                    <w:spacing w:before="0" w:after="0" w:afterAutospacing="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19DEF221" w14:textId="77777777" w:rsidR="00197804" w:rsidRDefault="00197804" w:rsidP="00983DE2">
                  <w:pPr>
                    <w:pStyle w:val="indent-2"/>
                    <w:spacing w:before="0" w:after="0" w:afterAutospacing="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779" w:type="dxa"/>
                </w:tcPr>
                <w:p w14:paraId="7E35B962" w14:textId="4C15C1B0" w:rsidR="00983DE2" w:rsidRDefault="00197804" w:rsidP="00983DE2">
                  <w:pPr>
                    <w:pStyle w:val="indent-2"/>
                    <w:spacing w:after="0" w:afterAutospacing="0" w:line="240" w:lineRule="exact"/>
                    <w:contextualSpacing/>
                    <w:rPr>
                      <w:rFonts w:ascii="Arial Narrow" w:hAnsi="Arial Narrow"/>
                      <w:sz w:val="22"/>
                      <w:szCs w:val="22"/>
                      <w:lang w:val="es-EC"/>
                    </w:rPr>
                  </w:pPr>
                  <w:r w:rsidRPr="00016BC0">
                    <w:rPr>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szCs w:val="22"/>
                    </w:rPr>
                  </w:r>
                  <w:r w:rsidRPr="00016BC0">
                    <w:rPr>
                      <w:szCs w:val="22"/>
                    </w:rPr>
                    <w:fldChar w:fldCharType="separate"/>
                  </w:r>
                  <w:r w:rsidRPr="00016BC0">
                    <w:rPr>
                      <w:szCs w:val="22"/>
                    </w:rPr>
                    <w:fldChar w:fldCharType="end"/>
                  </w:r>
                  <w:r w:rsidRPr="00983DE2">
                    <w:rPr>
                      <w:rFonts w:ascii="Arial Narrow" w:hAnsi="Arial Narrow"/>
                      <w:sz w:val="22"/>
                      <w:szCs w:val="22"/>
                      <w:lang w:val="es-EC"/>
                    </w:rPr>
                    <w:t xml:space="preserve"> Propio</w:t>
                  </w:r>
                  <w:r w:rsidRPr="00983DE2">
                    <w:rPr>
                      <w:rFonts w:ascii="Arial Narrow" w:hAnsi="Arial Narrow"/>
                      <w:sz w:val="22"/>
                      <w:szCs w:val="22"/>
                      <w:vertAlign w:val="superscript"/>
                      <w:lang w:val="es-EC"/>
                    </w:rPr>
                    <w:t>1</w:t>
                  </w:r>
                  <w:r w:rsidRPr="00983DE2">
                    <w:rPr>
                      <w:rFonts w:ascii="Arial Narrow" w:hAnsi="Arial Narrow"/>
                      <w:sz w:val="22"/>
                      <w:szCs w:val="22"/>
                      <w:lang w:val="es-EC"/>
                    </w:rPr>
                    <w:t xml:space="preserve"> </w:t>
                  </w:r>
                </w:p>
                <w:p w14:paraId="14DF345B" w14:textId="5435C300" w:rsidR="00983DE2" w:rsidRPr="00983DE2" w:rsidRDefault="00197804" w:rsidP="00983DE2">
                  <w:pPr>
                    <w:pStyle w:val="indent-2"/>
                    <w:spacing w:after="0" w:afterAutospacing="0" w:line="240" w:lineRule="exact"/>
                    <w:contextualSpacing/>
                    <w:rPr>
                      <w:rFonts w:ascii="Arial Narrow" w:hAnsi="Arial Narrow"/>
                      <w:sz w:val="22"/>
                      <w:szCs w:val="22"/>
                      <w:lang w:val="es-EC"/>
                    </w:rPr>
                  </w:pPr>
                  <w:r w:rsidRPr="00016BC0">
                    <w:rPr>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szCs w:val="22"/>
                    </w:rPr>
                  </w:r>
                  <w:r w:rsidRPr="00016BC0">
                    <w:rPr>
                      <w:szCs w:val="22"/>
                    </w:rPr>
                    <w:fldChar w:fldCharType="separate"/>
                  </w:r>
                  <w:r w:rsidRPr="00016BC0">
                    <w:rPr>
                      <w:szCs w:val="22"/>
                    </w:rPr>
                    <w:fldChar w:fldCharType="end"/>
                  </w:r>
                  <w:r w:rsidRPr="00983DE2">
                    <w:rPr>
                      <w:rFonts w:ascii="Arial Narrow" w:hAnsi="Arial Narrow"/>
                      <w:sz w:val="22"/>
                      <w:szCs w:val="22"/>
                      <w:lang w:val="es-EC"/>
                    </w:rPr>
                    <w:t xml:space="preserve"> OC2</w:t>
                  </w:r>
                  <w:r w:rsidR="00CB7CA5" w:rsidRPr="00983DE2">
                    <w:rPr>
                      <w:rFonts w:ascii="Arial Narrow" w:hAnsi="Arial Narrow"/>
                      <w:sz w:val="22"/>
                      <w:szCs w:val="22"/>
                      <w:lang w:val="es-EC"/>
                    </w:rPr>
                    <w:t xml:space="preserve"> Nombre de operación certificado</w:t>
                  </w:r>
                  <w:r w:rsidR="00C83B81" w:rsidRPr="00AD4690">
                    <w:rPr>
                      <w:rFonts w:ascii="Garamond" w:hAnsi="Garamond" w:cs="Arabic Typesetting"/>
                      <w:bCs/>
                      <w:iCs/>
                      <w:szCs w:val="22"/>
                    </w:rPr>
                    <w:fldChar w:fldCharType="begin">
                      <w:ffData>
                        <w:name w:val="Text843"/>
                        <w:enabled/>
                        <w:calcOnExit w:val="0"/>
                        <w:textInput/>
                      </w:ffData>
                    </w:fldChar>
                  </w:r>
                  <w:r w:rsidR="00C83B81" w:rsidRPr="00983DE2">
                    <w:rPr>
                      <w:rFonts w:ascii="Garamond" w:hAnsi="Garamond" w:cs="Arabic Typesetting"/>
                      <w:bCs/>
                      <w:iCs/>
                      <w:sz w:val="22"/>
                      <w:szCs w:val="22"/>
                      <w:lang w:val="es-EC"/>
                    </w:rPr>
                    <w:instrText xml:space="preserve"> FORMTEXT </w:instrText>
                  </w:r>
                  <w:r w:rsidR="00C83B81" w:rsidRPr="00AD4690">
                    <w:rPr>
                      <w:rFonts w:ascii="Garamond" w:hAnsi="Garamond" w:cs="Arabic Typesetting"/>
                      <w:bCs/>
                      <w:iCs/>
                      <w:szCs w:val="22"/>
                    </w:rPr>
                  </w:r>
                  <w:r w:rsidR="00C83B81" w:rsidRPr="00AD4690">
                    <w:rPr>
                      <w:rFonts w:ascii="Garamond" w:hAnsi="Garamond" w:cs="Arabic Typesetting"/>
                      <w:bCs/>
                      <w:iCs/>
                      <w:szCs w:val="22"/>
                    </w:rPr>
                    <w:fldChar w:fldCharType="separate"/>
                  </w:r>
                  <w:r w:rsidR="00C83B81" w:rsidRPr="00AD4690">
                    <w:rPr>
                      <w:rFonts w:ascii="Garamond" w:hAnsi="Garamond" w:cs="Arabic Typesetting"/>
                      <w:bCs/>
                      <w:iCs/>
                      <w:noProof/>
                      <w:sz w:val="22"/>
                      <w:szCs w:val="22"/>
                    </w:rPr>
                    <w:t> </w:t>
                  </w:r>
                  <w:r w:rsidR="00C83B81" w:rsidRPr="00AD4690">
                    <w:rPr>
                      <w:rFonts w:ascii="Garamond" w:hAnsi="Garamond" w:cs="Arabic Typesetting"/>
                      <w:bCs/>
                      <w:iCs/>
                      <w:noProof/>
                      <w:sz w:val="22"/>
                      <w:szCs w:val="22"/>
                    </w:rPr>
                    <w:t> </w:t>
                  </w:r>
                  <w:r w:rsidR="00C83B81" w:rsidRPr="00AD4690">
                    <w:rPr>
                      <w:rFonts w:ascii="Garamond" w:hAnsi="Garamond" w:cs="Arabic Typesetting"/>
                      <w:bCs/>
                      <w:iCs/>
                      <w:noProof/>
                      <w:sz w:val="22"/>
                      <w:szCs w:val="22"/>
                    </w:rPr>
                    <w:t> </w:t>
                  </w:r>
                  <w:r w:rsidR="00C83B81" w:rsidRPr="00AD4690">
                    <w:rPr>
                      <w:rFonts w:ascii="Garamond" w:hAnsi="Garamond" w:cs="Arabic Typesetting"/>
                      <w:bCs/>
                      <w:iCs/>
                      <w:noProof/>
                      <w:sz w:val="22"/>
                      <w:szCs w:val="22"/>
                    </w:rPr>
                    <w:t> </w:t>
                  </w:r>
                  <w:r w:rsidR="00C83B81" w:rsidRPr="00AD4690">
                    <w:rPr>
                      <w:rFonts w:ascii="Garamond" w:hAnsi="Garamond" w:cs="Arabic Typesetting"/>
                      <w:bCs/>
                      <w:iCs/>
                      <w:noProof/>
                      <w:sz w:val="22"/>
                      <w:szCs w:val="22"/>
                    </w:rPr>
                    <w:t> </w:t>
                  </w:r>
                  <w:r w:rsidR="00C83B81" w:rsidRPr="00AD4690">
                    <w:rPr>
                      <w:rFonts w:ascii="Garamond" w:hAnsi="Garamond" w:cs="Arabic Typesetting"/>
                      <w:bCs/>
                      <w:iCs/>
                      <w:szCs w:val="22"/>
                    </w:rPr>
                    <w:fldChar w:fldCharType="end"/>
                  </w:r>
                </w:p>
                <w:p w14:paraId="18FB94A3" w14:textId="2D86B8C8" w:rsidR="00197804" w:rsidRDefault="00197804" w:rsidP="00983DE2">
                  <w:pPr>
                    <w:pStyle w:val="indent-2"/>
                    <w:spacing w:after="0" w:afterAutospacing="0" w:line="240" w:lineRule="exact"/>
                    <w:contextualSpacing/>
                    <w:rPr>
                      <w:rFonts w:ascii="Arial Narrow" w:hAnsi="Arial Narrow"/>
                      <w:sz w:val="22"/>
                      <w:szCs w:val="22"/>
                    </w:rPr>
                  </w:pPr>
                  <w:r w:rsidRPr="00016BC0">
                    <w:rPr>
                      <w:rFonts w:ascii="Arial Narrow" w:hAnsi="Arial Narrow"/>
                      <w:sz w:val="22"/>
                      <w:szCs w:val="22"/>
                    </w:rPr>
                    <w:fldChar w:fldCharType="begin">
                      <w:ffData>
                        <w:name w:val="Check155"/>
                        <w:enabled/>
                        <w:calcOnExit w:val="0"/>
                        <w:checkBox>
                          <w:sizeAuto/>
                          <w:default w:val="0"/>
                        </w:checkBox>
                      </w:ffData>
                    </w:fldChar>
                  </w:r>
                  <w:r w:rsidRPr="00016BC0">
                    <w:rPr>
                      <w:rFonts w:ascii="Arial Narrow" w:hAnsi="Arial Narrow"/>
                      <w:sz w:val="22"/>
                      <w:szCs w:val="22"/>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016BC0">
                    <w:rPr>
                      <w:rFonts w:ascii="Arial Narrow" w:hAnsi="Arial Narrow"/>
                      <w:sz w:val="22"/>
                      <w:szCs w:val="22"/>
                    </w:rPr>
                    <w:t xml:space="preserve"> EHA</w:t>
                  </w:r>
                  <w:r w:rsidRPr="002A3660">
                    <w:rPr>
                      <w:rFonts w:ascii="Arial Narrow" w:hAnsi="Arial Narrow"/>
                      <w:sz w:val="22"/>
                      <w:szCs w:val="22"/>
                      <w:vertAlign w:val="superscript"/>
                    </w:rPr>
                    <w:t>3</w:t>
                  </w:r>
                </w:p>
              </w:tc>
            </w:tr>
            <w:tr w:rsidR="00197804" w14:paraId="0D924704" w14:textId="77777777" w:rsidTr="00300901">
              <w:trPr>
                <w:trHeight w:val="350"/>
              </w:trPr>
              <w:tc>
                <w:tcPr>
                  <w:tcW w:w="2114" w:type="dxa"/>
                </w:tcPr>
                <w:p w14:paraId="420696C3"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1541" w:type="dxa"/>
                </w:tcPr>
                <w:p w14:paraId="11D29EEB"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58275C4F"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790D32B7"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779" w:type="dxa"/>
                </w:tcPr>
                <w:p w14:paraId="7D543C2D" w14:textId="5462000D" w:rsid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Propio</w:t>
                  </w:r>
                  <w:r w:rsidRPr="00983DE2">
                    <w:rPr>
                      <w:rFonts w:ascii="Arial Narrow" w:hAnsi="Arial Narrow"/>
                      <w:sz w:val="22"/>
                      <w:szCs w:val="22"/>
                      <w:vertAlign w:val="superscript"/>
                      <w:lang w:val="es-EC"/>
                    </w:rPr>
                    <w:t>1</w:t>
                  </w:r>
                  <w:r w:rsidRPr="00983DE2">
                    <w:rPr>
                      <w:rFonts w:ascii="Arial Narrow" w:hAnsi="Arial Narrow"/>
                      <w:sz w:val="22"/>
                      <w:szCs w:val="22"/>
                      <w:lang w:val="es-EC"/>
                    </w:rPr>
                    <w:t xml:space="preserve"> </w:t>
                  </w:r>
                </w:p>
                <w:p w14:paraId="239575CC" w14:textId="77777777" w:rsidR="00983DE2" w:rsidRP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OC2 Nombre de operación certificado</w:t>
                  </w:r>
                  <w:r w:rsidRPr="00AD4690">
                    <w:rPr>
                      <w:rFonts w:ascii="Garamond" w:hAnsi="Garamond" w:cs="Arabic Typesetting"/>
                      <w:bCs/>
                      <w:iCs/>
                      <w:sz w:val="22"/>
                      <w:szCs w:val="22"/>
                    </w:rPr>
                    <w:fldChar w:fldCharType="begin">
                      <w:ffData>
                        <w:name w:val="Text843"/>
                        <w:enabled/>
                        <w:calcOnExit w:val="0"/>
                        <w:textInput/>
                      </w:ffData>
                    </w:fldChar>
                  </w:r>
                  <w:r w:rsidRPr="00983DE2">
                    <w:rPr>
                      <w:rFonts w:ascii="Garamond" w:hAnsi="Garamond" w:cs="Arabic Typesetting"/>
                      <w:bCs/>
                      <w:iCs/>
                      <w:sz w:val="22"/>
                      <w:szCs w:val="22"/>
                      <w:lang w:val="es-EC"/>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p w14:paraId="0A5F8587" w14:textId="37D4D8DE" w:rsidR="00197804" w:rsidRDefault="00983DE2" w:rsidP="00983DE2">
                  <w:pPr>
                    <w:pStyle w:val="indent-2"/>
                    <w:spacing w:after="40"/>
                    <w:contextualSpacing/>
                    <w:rPr>
                      <w:rFonts w:ascii="Arial Narrow" w:hAnsi="Arial Narrow"/>
                      <w:sz w:val="22"/>
                      <w:szCs w:val="22"/>
                    </w:rPr>
                  </w:pPr>
                  <w:r w:rsidRPr="00016BC0">
                    <w:rPr>
                      <w:rFonts w:ascii="Arial Narrow" w:hAnsi="Arial Narrow"/>
                      <w:sz w:val="22"/>
                      <w:szCs w:val="22"/>
                    </w:rPr>
                    <w:fldChar w:fldCharType="begin">
                      <w:ffData>
                        <w:name w:val="Check155"/>
                        <w:enabled/>
                        <w:calcOnExit w:val="0"/>
                        <w:checkBox>
                          <w:sizeAuto/>
                          <w:default w:val="0"/>
                        </w:checkBox>
                      </w:ffData>
                    </w:fldChar>
                  </w:r>
                  <w:r w:rsidRPr="00016BC0">
                    <w:rPr>
                      <w:rFonts w:ascii="Arial Narrow" w:hAnsi="Arial Narrow"/>
                      <w:sz w:val="22"/>
                      <w:szCs w:val="22"/>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016BC0">
                    <w:rPr>
                      <w:rFonts w:ascii="Arial Narrow" w:hAnsi="Arial Narrow"/>
                      <w:sz w:val="22"/>
                      <w:szCs w:val="22"/>
                    </w:rPr>
                    <w:t xml:space="preserve"> EHA</w:t>
                  </w:r>
                  <w:r w:rsidRPr="002A3660">
                    <w:rPr>
                      <w:rFonts w:ascii="Arial Narrow" w:hAnsi="Arial Narrow"/>
                      <w:sz w:val="22"/>
                      <w:szCs w:val="22"/>
                      <w:vertAlign w:val="superscript"/>
                    </w:rPr>
                    <w:t>3</w:t>
                  </w:r>
                </w:p>
              </w:tc>
            </w:tr>
            <w:tr w:rsidR="00197804" w14:paraId="62EB5BAE" w14:textId="77777777" w:rsidTr="00300901">
              <w:trPr>
                <w:trHeight w:val="350"/>
              </w:trPr>
              <w:tc>
                <w:tcPr>
                  <w:tcW w:w="2114" w:type="dxa"/>
                </w:tcPr>
                <w:p w14:paraId="3FBB160E"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1541" w:type="dxa"/>
                </w:tcPr>
                <w:p w14:paraId="0749FA5F"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3C16B57A"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4E3CCE2E"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779" w:type="dxa"/>
                </w:tcPr>
                <w:p w14:paraId="35E93F38" w14:textId="77777777" w:rsid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Propio</w:t>
                  </w:r>
                  <w:r w:rsidRPr="00983DE2">
                    <w:rPr>
                      <w:rFonts w:ascii="Arial Narrow" w:hAnsi="Arial Narrow"/>
                      <w:sz w:val="22"/>
                      <w:szCs w:val="22"/>
                      <w:vertAlign w:val="superscript"/>
                      <w:lang w:val="es-EC"/>
                    </w:rPr>
                    <w:t>1</w:t>
                  </w:r>
                  <w:r w:rsidRPr="00983DE2">
                    <w:rPr>
                      <w:rFonts w:ascii="Arial Narrow" w:hAnsi="Arial Narrow"/>
                      <w:sz w:val="22"/>
                      <w:szCs w:val="22"/>
                      <w:lang w:val="es-EC"/>
                    </w:rPr>
                    <w:t xml:space="preserve"> </w:t>
                  </w:r>
                </w:p>
                <w:p w14:paraId="502B2AFF" w14:textId="77777777" w:rsidR="00983DE2" w:rsidRP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OC2 Nombre de operación certificado</w:t>
                  </w:r>
                  <w:r w:rsidRPr="00AD4690">
                    <w:rPr>
                      <w:rFonts w:ascii="Garamond" w:hAnsi="Garamond" w:cs="Arabic Typesetting"/>
                      <w:bCs/>
                      <w:iCs/>
                      <w:sz w:val="22"/>
                      <w:szCs w:val="22"/>
                    </w:rPr>
                    <w:fldChar w:fldCharType="begin">
                      <w:ffData>
                        <w:name w:val="Text843"/>
                        <w:enabled/>
                        <w:calcOnExit w:val="0"/>
                        <w:textInput/>
                      </w:ffData>
                    </w:fldChar>
                  </w:r>
                  <w:r w:rsidRPr="00983DE2">
                    <w:rPr>
                      <w:rFonts w:ascii="Garamond" w:hAnsi="Garamond" w:cs="Arabic Typesetting"/>
                      <w:bCs/>
                      <w:iCs/>
                      <w:sz w:val="22"/>
                      <w:szCs w:val="22"/>
                      <w:lang w:val="es-EC"/>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p w14:paraId="0DBE91C8" w14:textId="50F94D8B" w:rsidR="00197804" w:rsidRDefault="00983DE2" w:rsidP="00983DE2">
                  <w:pPr>
                    <w:pStyle w:val="indent-2"/>
                    <w:spacing w:after="40"/>
                    <w:contextualSpacing/>
                    <w:rPr>
                      <w:rFonts w:ascii="Arial Narrow" w:hAnsi="Arial Narrow"/>
                      <w:sz w:val="22"/>
                      <w:szCs w:val="22"/>
                    </w:rPr>
                  </w:pPr>
                  <w:r w:rsidRPr="00016BC0">
                    <w:rPr>
                      <w:rFonts w:ascii="Arial Narrow" w:hAnsi="Arial Narrow"/>
                      <w:sz w:val="22"/>
                      <w:szCs w:val="22"/>
                    </w:rPr>
                    <w:fldChar w:fldCharType="begin">
                      <w:ffData>
                        <w:name w:val="Check155"/>
                        <w:enabled/>
                        <w:calcOnExit w:val="0"/>
                        <w:checkBox>
                          <w:sizeAuto/>
                          <w:default w:val="0"/>
                        </w:checkBox>
                      </w:ffData>
                    </w:fldChar>
                  </w:r>
                  <w:r w:rsidRPr="00016BC0">
                    <w:rPr>
                      <w:rFonts w:ascii="Arial Narrow" w:hAnsi="Arial Narrow"/>
                      <w:sz w:val="22"/>
                      <w:szCs w:val="22"/>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016BC0">
                    <w:rPr>
                      <w:rFonts w:ascii="Arial Narrow" w:hAnsi="Arial Narrow"/>
                      <w:sz w:val="22"/>
                      <w:szCs w:val="22"/>
                    </w:rPr>
                    <w:t xml:space="preserve"> EHA</w:t>
                  </w:r>
                  <w:r w:rsidRPr="002A3660">
                    <w:rPr>
                      <w:rFonts w:ascii="Arial Narrow" w:hAnsi="Arial Narrow"/>
                      <w:sz w:val="22"/>
                      <w:szCs w:val="22"/>
                      <w:vertAlign w:val="superscript"/>
                    </w:rPr>
                    <w:t>3</w:t>
                  </w:r>
                </w:p>
              </w:tc>
            </w:tr>
            <w:tr w:rsidR="00197804" w14:paraId="4FF23205" w14:textId="77777777" w:rsidTr="00300901">
              <w:trPr>
                <w:trHeight w:val="350"/>
              </w:trPr>
              <w:tc>
                <w:tcPr>
                  <w:tcW w:w="2114" w:type="dxa"/>
                </w:tcPr>
                <w:p w14:paraId="7A28FAA0"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1541" w:type="dxa"/>
                </w:tcPr>
                <w:p w14:paraId="1123B2DB"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2191303C"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59F43BDF" w14:textId="77777777" w:rsidR="00197804" w:rsidRDefault="00197804" w:rsidP="00674CBC">
                  <w:pPr>
                    <w:pStyle w:val="indent-2"/>
                    <w:spacing w:before="0" w:after="40"/>
                    <w:rPr>
                      <w:rFonts w:ascii="Arial Narrow" w:hAnsi="Arial Narrow"/>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779" w:type="dxa"/>
                </w:tcPr>
                <w:p w14:paraId="38BA088D" w14:textId="77777777" w:rsid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Propio</w:t>
                  </w:r>
                  <w:r w:rsidRPr="00983DE2">
                    <w:rPr>
                      <w:rFonts w:ascii="Arial Narrow" w:hAnsi="Arial Narrow"/>
                      <w:sz w:val="22"/>
                      <w:szCs w:val="22"/>
                      <w:vertAlign w:val="superscript"/>
                      <w:lang w:val="es-EC"/>
                    </w:rPr>
                    <w:t>1</w:t>
                  </w:r>
                  <w:r w:rsidRPr="00983DE2">
                    <w:rPr>
                      <w:rFonts w:ascii="Arial Narrow" w:hAnsi="Arial Narrow"/>
                      <w:sz w:val="22"/>
                      <w:szCs w:val="22"/>
                      <w:lang w:val="es-EC"/>
                    </w:rPr>
                    <w:t xml:space="preserve"> </w:t>
                  </w:r>
                </w:p>
                <w:p w14:paraId="53E6E71B" w14:textId="77777777" w:rsidR="00983DE2" w:rsidRP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OC2 Nombre de operación certificado</w:t>
                  </w:r>
                  <w:r w:rsidRPr="00AD4690">
                    <w:rPr>
                      <w:rFonts w:ascii="Garamond" w:hAnsi="Garamond" w:cs="Arabic Typesetting"/>
                      <w:bCs/>
                      <w:iCs/>
                      <w:sz w:val="22"/>
                      <w:szCs w:val="22"/>
                    </w:rPr>
                    <w:fldChar w:fldCharType="begin">
                      <w:ffData>
                        <w:name w:val="Text843"/>
                        <w:enabled/>
                        <w:calcOnExit w:val="0"/>
                        <w:textInput/>
                      </w:ffData>
                    </w:fldChar>
                  </w:r>
                  <w:r w:rsidRPr="00983DE2">
                    <w:rPr>
                      <w:rFonts w:ascii="Garamond" w:hAnsi="Garamond" w:cs="Arabic Typesetting"/>
                      <w:bCs/>
                      <w:iCs/>
                      <w:sz w:val="22"/>
                      <w:szCs w:val="22"/>
                      <w:lang w:val="es-EC"/>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p w14:paraId="09A9BE32" w14:textId="1E78A82E" w:rsidR="00197804" w:rsidRDefault="00983DE2" w:rsidP="00983DE2">
                  <w:pPr>
                    <w:pStyle w:val="indent-2"/>
                    <w:spacing w:after="40"/>
                    <w:contextualSpacing/>
                    <w:rPr>
                      <w:rFonts w:ascii="Arial Narrow" w:hAnsi="Arial Narrow"/>
                      <w:sz w:val="22"/>
                      <w:szCs w:val="22"/>
                    </w:rPr>
                  </w:pPr>
                  <w:r w:rsidRPr="00016BC0">
                    <w:rPr>
                      <w:rFonts w:ascii="Arial Narrow" w:hAnsi="Arial Narrow"/>
                      <w:sz w:val="22"/>
                      <w:szCs w:val="22"/>
                    </w:rPr>
                    <w:fldChar w:fldCharType="begin">
                      <w:ffData>
                        <w:name w:val="Check155"/>
                        <w:enabled/>
                        <w:calcOnExit w:val="0"/>
                        <w:checkBox>
                          <w:sizeAuto/>
                          <w:default w:val="0"/>
                        </w:checkBox>
                      </w:ffData>
                    </w:fldChar>
                  </w:r>
                  <w:r w:rsidRPr="00016BC0">
                    <w:rPr>
                      <w:rFonts w:ascii="Arial Narrow" w:hAnsi="Arial Narrow"/>
                      <w:sz w:val="22"/>
                      <w:szCs w:val="22"/>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016BC0">
                    <w:rPr>
                      <w:rFonts w:ascii="Arial Narrow" w:hAnsi="Arial Narrow"/>
                      <w:sz w:val="22"/>
                      <w:szCs w:val="22"/>
                    </w:rPr>
                    <w:t xml:space="preserve"> EHA</w:t>
                  </w:r>
                  <w:r w:rsidRPr="002A3660">
                    <w:rPr>
                      <w:rFonts w:ascii="Arial Narrow" w:hAnsi="Arial Narrow"/>
                      <w:sz w:val="22"/>
                      <w:szCs w:val="22"/>
                      <w:vertAlign w:val="superscript"/>
                    </w:rPr>
                    <w:t>3</w:t>
                  </w:r>
                </w:p>
              </w:tc>
            </w:tr>
            <w:tr w:rsidR="0046270C" w14:paraId="2D9BD602" w14:textId="77777777" w:rsidTr="00300901">
              <w:trPr>
                <w:trHeight w:val="350"/>
              </w:trPr>
              <w:tc>
                <w:tcPr>
                  <w:tcW w:w="2114" w:type="dxa"/>
                </w:tcPr>
                <w:p w14:paraId="1F220E32" w14:textId="6DDA138D" w:rsidR="0046270C" w:rsidRPr="00AD4690" w:rsidRDefault="0046270C" w:rsidP="0046270C">
                  <w:pPr>
                    <w:pStyle w:val="indent-2"/>
                    <w:spacing w:before="0" w:after="40"/>
                    <w:rPr>
                      <w:rFonts w:ascii="Garamond" w:hAnsi="Garamond" w:cs="Arabic Typesetting"/>
                      <w:bCs/>
                      <w:iCs/>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1541" w:type="dxa"/>
                </w:tcPr>
                <w:p w14:paraId="7887666F" w14:textId="622CF265" w:rsidR="0046270C" w:rsidRPr="00AD4690" w:rsidRDefault="0046270C" w:rsidP="0046270C">
                  <w:pPr>
                    <w:pStyle w:val="indent-2"/>
                    <w:spacing w:before="0" w:after="40"/>
                    <w:rPr>
                      <w:rFonts w:ascii="Garamond" w:hAnsi="Garamond" w:cs="Arabic Typesetting"/>
                      <w:bCs/>
                      <w:iCs/>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7D719B18" w14:textId="715BF55D" w:rsidR="0046270C" w:rsidRPr="00AD4690" w:rsidRDefault="0046270C" w:rsidP="0046270C">
                  <w:pPr>
                    <w:pStyle w:val="indent-2"/>
                    <w:spacing w:before="0" w:after="40"/>
                    <w:rPr>
                      <w:rFonts w:ascii="Garamond" w:hAnsi="Garamond" w:cs="Arabic Typesetting"/>
                      <w:bCs/>
                      <w:iCs/>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0A57E1C8" w14:textId="6FE0E778" w:rsidR="0046270C" w:rsidRPr="00AD4690" w:rsidRDefault="0046270C" w:rsidP="0046270C">
                  <w:pPr>
                    <w:pStyle w:val="indent-2"/>
                    <w:spacing w:before="0" w:after="40"/>
                    <w:rPr>
                      <w:rFonts w:ascii="Garamond" w:hAnsi="Garamond" w:cs="Arabic Typesetting"/>
                      <w:bCs/>
                      <w:iCs/>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779" w:type="dxa"/>
                </w:tcPr>
                <w:p w14:paraId="28EE6130" w14:textId="77777777" w:rsid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Propio</w:t>
                  </w:r>
                  <w:r w:rsidRPr="00983DE2">
                    <w:rPr>
                      <w:rFonts w:ascii="Arial Narrow" w:hAnsi="Arial Narrow"/>
                      <w:sz w:val="22"/>
                      <w:szCs w:val="22"/>
                      <w:vertAlign w:val="superscript"/>
                      <w:lang w:val="es-EC"/>
                    </w:rPr>
                    <w:t>1</w:t>
                  </w:r>
                  <w:r w:rsidRPr="00983DE2">
                    <w:rPr>
                      <w:rFonts w:ascii="Arial Narrow" w:hAnsi="Arial Narrow"/>
                      <w:sz w:val="22"/>
                      <w:szCs w:val="22"/>
                      <w:lang w:val="es-EC"/>
                    </w:rPr>
                    <w:t xml:space="preserve"> </w:t>
                  </w:r>
                </w:p>
                <w:p w14:paraId="5C1345BA" w14:textId="77777777" w:rsidR="00983DE2" w:rsidRP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OC2 Nombre de operación certificado</w:t>
                  </w:r>
                  <w:r w:rsidRPr="00AD4690">
                    <w:rPr>
                      <w:rFonts w:ascii="Garamond" w:hAnsi="Garamond" w:cs="Arabic Typesetting"/>
                      <w:bCs/>
                      <w:iCs/>
                      <w:sz w:val="22"/>
                      <w:szCs w:val="22"/>
                    </w:rPr>
                    <w:fldChar w:fldCharType="begin">
                      <w:ffData>
                        <w:name w:val="Text843"/>
                        <w:enabled/>
                        <w:calcOnExit w:val="0"/>
                        <w:textInput/>
                      </w:ffData>
                    </w:fldChar>
                  </w:r>
                  <w:r w:rsidRPr="00983DE2">
                    <w:rPr>
                      <w:rFonts w:ascii="Garamond" w:hAnsi="Garamond" w:cs="Arabic Typesetting"/>
                      <w:bCs/>
                      <w:iCs/>
                      <w:sz w:val="22"/>
                      <w:szCs w:val="22"/>
                      <w:lang w:val="es-EC"/>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p w14:paraId="687D6515" w14:textId="7E178EBB" w:rsidR="0046270C" w:rsidRPr="00016BC0" w:rsidRDefault="00983DE2" w:rsidP="00983DE2">
                  <w:pPr>
                    <w:pStyle w:val="indent-2"/>
                    <w:spacing w:after="40"/>
                    <w:contextualSpacing/>
                    <w:rPr>
                      <w:rFonts w:ascii="Arial Narrow" w:hAnsi="Arial Narrow"/>
                      <w:sz w:val="22"/>
                      <w:szCs w:val="22"/>
                    </w:rPr>
                  </w:pPr>
                  <w:r w:rsidRPr="00016BC0">
                    <w:rPr>
                      <w:rFonts w:ascii="Arial Narrow" w:hAnsi="Arial Narrow"/>
                      <w:sz w:val="22"/>
                      <w:szCs w:val="22"/>
                    </w:rPr>
                    <w:fldChar w:fldCharType="begin">
                      <w:ffData>
                        <w:name w:val="Check155"/>
                        <w:enabled/>
                        <w:calcOnExit w:val="0"/>
                        <w:checkBox>
                          <w:sizeAuto/>
                          <w:default w:val="0"/>
                        </w:checkBox>
                      </w:ffData>
                    </w:fldChar>
                  </w:r>
                  <w:r w:rsidRPr="00016BC0">
                    <w:rPr>
                      <w:rFonts w:ascii="Arial Narrow" w:hAnsi="Arial Narrow"/>
                      <w:sz w:val="22"/>
                      <w:szCs w:val="22"/>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016BC0">
                    <w:rPr>
                      <w:rFonts w:ascii="Arial Narrow" w:hAnsi="Arial Narrow"/>
                      <w:sz w:val="22"/>
                      <w:szCs w:val="22"/>
                    </w:rPr>
                    <w:t xml:space="preserve"> EHA</w:t>
                  </w:r>
                  <w:r w:rsidRPr="002A3660">
                    <w:rPr>
                      <w:rFonts w:ascii="Arial Narrow" w:hAnsi="Arial Narrow"/>
                      <w:sz w:val="22"/>
                      <w:szCs w:val="22"/>
                      <w:vertAlign w:val="superscript"/>
                    </w:rPr>
                    <w:t>3</w:t>
                  </w:r>
                </w:p>
              </w:tc>
            </w:tr>
            <w:tr w:rsidR="003D0697" w:rsidRPr="00983DE2" w14:paraId="4EB2E091" w14:textId="77777777" w:rsidTr="00300901">
              <w:trPr>
                <w:trHeight w:val="350"/>
              </w:trPr>
              <w:tc>
                <w:tcPr>
                  <w:tcW w:w="2114" w:type="dxa"/>
                </w:tcPr>
                <w:p w14:paraId="0032DF69" w14:textId="567D2915" w:rsidR="003D0697" w:rsidRPr="00AD4690" w:rsidRDefault="003D0697" w:rsidP="003D0697">
                  <w:pPr>
                    <w:pStyle w:val="indent-2"/>
                    <w:spacing w:before="0" w:after="40"/>
                    <w:rPr>
                      <w:rFonts w:ascii="Garamond" w:hAnsi="Garamond" w:cs="Arabic Typesetting"/>
                      <w:bCs/>
                      <w:iCs/>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1541" w:type="dxa"/>
                </w:tcPr>
                <w:p w14:paraId="3AB16BBA" w14:textId="1A9DE61E" w:rsidR="003D0697" w:rsidRPr="00AD4690" w:rsidRDefault="003D0697" w:rsidP="003D0697">
                  <w:pPr>
                    <w:pStyle w:val="indent-2"/>
                    <w:spacing w:before="0" w:after="40"/>
                    <w:rPr>
                      <w:rFonts w:ascii="Garamond" w:hAnsi="Garamond" w:cs="Arabic Typesetting"/>
                      <w:bCs/>
                      <w:iCs/>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437E9B55" w14:textId="3691DE6C" w:rsidR="003D0697" w:rsidRPr="00AD4690" w:rsidRDefault="003D0697" w:rsidP="003D0697">
                  <w:pPr>
                    <w:pStyle w:val="indent-2"/>
                    <w:spacing w:before="0" w:after="40"/>
                    <w:rPr>
                      <w:rFonts w:ascii="Garamond" w:hAnsi="Garamond" w:cs="Arabic Typesetting"/>
                      <w:bCs/>
                      <w:iCs/>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070" w:type="dxa"/>
                </w:tcPr>
                <w:p w14:paraId="6B19EF28" w14:textId="150EA0B1" w:rsidR="003D0697" w:rsidRPr="00AD4690" w:rsidRDefault="003D0697" w:rsidP="003D0697">
                  <w:pPr>
                    <w:pStyle w:val="indent-2"/>
                    <w:spacing w:before="0" w:after="40"/>
                    <w:rPr>
                      <w:rFonts w:ascii="Garamond" w:hAnsi="Garamond" w:cs="Arabic Typesetting"/>
                      <w:bCs/>
                      <w:iCs/>
                      <w:sz w:val="22"/>
                      <w:szCs w:val="22"/>
                    </w:rPr>
                  </w:pPr>
                  <w:r w:rsidRPr="00AD4690">
                    <w:rPr>
                      <w:rFonts w:ascii="Garamond" w:hAnsi="Garamond" w:cs="Arabic Typesetting"/>
                      <w:bCs/>
                      <w:iCs/>
                      <w:sz w:val="22"/>
                      <w:szCs w:val="22"/>
                    </w:rPr>
                    <w:fldChar w:fldCharType="begin">
                      <w:ffData>
                        <w:name w:val="Text843"/>
                        <w:enabled/>
                        <w:calcOnExit w:val="0"/>
                        <w:textInput/>
                      </w:ffData>
                    </w:fldChar>
                  </w:r>
                  <w:r w:rsidRPr="00AD4690">
                    <w:rPr>
                      <w:rFonts w:ascii="Garamond" w:hAnsi="Garamond" w:cs="Arabic Typesetting"/>
                      <w:bCs/>
                      <w:iCs/>
                      <w:sz w:val="22"/>
                      <w:szCs w:val="22"/>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tc>
              <w:tc>
                <w:tcPr>
                  <w:tcW w:w="2779" w:type="dxa"/>
                </w:tcPr>
                <w:p w14:paraId="08AA20E4" w14:textId="77777777" w:rsid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Propio</w:t>
                  </w:r>
                  <w:r w:rsidRPr="00983DE2">
                    <w:rPr>
                      <w:rFonts w:ascii="Arial Narrow" w:hAnsi="Arial Narrow"/>
                      <w:sz w:val="22"/>
                      <w:szCs w:val="22"/>
                      <w:vertAlign w:val="superscript"/>
                      <w:lang w:val="es-EC"/>
                    </w:rPr>
                    <w:t>1</w:t>
                  </w:r>
                  <w:r w:rsidRPr="00983DE2">
                    <w:rPr>
                      <w:rFonts w:ascii="Arial Narrow" w:hAnsi="Arial Narrow"/>
                      <w:sz w:val="22"/>
                      <w:szCs w:val="22"/>
                      <w:lang w:val="es-EC"/>
                    </w:rPr>
                    <w:t xml:space="preserve"> </w:t>
                  </w:r>
                </w:p>
                <w:p w14:paraId="01BC8AF9" w14:textId="77777777" w:rsidR="00983DE2" w:rsidRPr="00983DE2" w:rsidRDefault="00983DE2" w:rsidP="00983DE2">
                  <w:pPr>
                    <w:pStyle w:val="indent-2"/>
                    <w:spacing w:after="0" w:afterAutospacing="0" w:line="240" w:lineRule="exact"/>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983DE2">
                    <w:rPr>
                      <w:rFonts w:ascii="Arial Narrow" w:hAnsi="Arial Narrow"/>
                      <w:sz w:val="22"/>
                      <w:szCs w:val="22"/>
                      <w:lang w:val="es-EC"/>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983DE2">
                    <w:rPr>
                      <w:rFonts w:ascii="Arial Narrow" w:hAnsi="Arial Narrow"/>
                      <w:sz w:val="22"/>
                      <w:szCs w:val="22"/>
                      <w:lang w:val="es-EC"/>
                    </w:rPr>
                    <w:t xml:space="preserve"> OC2 Nombre de operación certificado</w:t>
                  </w:r>
                  <w:r w:rsidRPr="00AD4690">
                    <w:rPr>
                      <w:rFonts w:ascii="Garamond" w:hAnsi="Garamond" w:cs="Arabic Typesetting"/>
                      <w:bCs/>
                      <w:iCs/>
                      <w:sz w:val="22"/>
                      <w:szCs w:val="22"/>
                    </w:rPr>
                    <w:fldChar w:fldCharType="begin">
                      <w:ffData>
                        <w:name w:val="Text843"/>
                        <w:enabled/>
                        <w:calcOnExit w:val="0"/>
                        <w:textInput/>
                      </w:ffData>
                    </w:fldChar>
                  </w:r>
                  <w:r w:rsidRPr="00983DE2">
                    <w:rPr>
                      <w:rFonts w:ascii="Garamond" w:hAnsi="Garamond" w:cs="Arabic Typesetting"/>
                      <w:bCs/>
                      <w:iCs/>
                      <w:sz w:val="22"/>
                      <w:szCs w:val="22"/>
                      <w:lang w:val="es-EC"/>
                    </w:rPr>
                    <w:instrText xml:space="preserve"> FORMTEXT </w:instrText>
                  </w:r>
                  <w:r w:rsidRPr="00AD4690">
                    <w:rPr>
                      <w:rFonts w:ascii="Garamond" w:hAnsi="Garamond" w:cs="Arabic Typesetting"/>
                      <w:bCs/>
                      <w:iCs/>
                      <w:sz w:val="22"/>
                      <w:szCs w:val="22"/>
                    </w:rPr>
                  </w:r>
                  <w:r w:rsidRPr="00AD4690">
                    <w:rPr>
                      <w:rFonts w:ascii="Garamond" w:hAnsi="Garamond" w:cs="Arabic Typesetting"/>
                      <w:bCs/>
                      <w:iCs/>
                      <w:sz w:val="22"/>
                      <w:szCs w:val="22"/>
                    </w:rPr>
                    <w:fldChar w:fldCharType="separate"/>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noProof/>
                      <w:sz w:val="22"/>
                      <w:szCs w:val="22"/>
                    </w:rPr>
                    <w:t> </w:t>
                  </w:r>
                  <w:r w:rsidRPr="00AD4690">
                    <w:rPr>
                      <w:rFonts w:ascii="Garamond" w:hAnsi="Garamond" w:cs="Arabic Typesetting"/>
                      <w:bCs/>
                      <w:iCs/>
                      <w:sz w:val="22"/>
                      <w:szCs w:val="22"/>
                    </w:rPr>
                    <w:fldChar w:fldCharType="end"/>
                  </w:r>
                </w:p>
                <w:p w14:paraId="5CF8C538" w14:textId="2D59A9A5" w:rsidR="003D0697" w:rsidRPr="001D7328" w:rsidRDefault="00983DE2" w:rsidP="00983DE2">
                  <w:pPr>
                    <w:pStyle w:val="indent-2"/>
                    <w:spacing w:after="40"/>
                    <w:contextualSpacing/>
                    <w:rPr>
                      <w:rFonts w:ascii="Arial Narrow" w:hAnsi="Arial Narrow"/>
                      <w:sz w:val="22"/>
                      <w:szCs w:val="22"/>
                      <w:lang w:val="es-EC"/>
                    </w:rPr>
                  </w:pPr>
                  <w:r w:rsidRPr="00016BC0">
                    <w:rPr>
                      <w:rFonts w:ascii="Arial Narrow" w:hAnsi="Arial Narrow"/>
                      <w:sz w:val="22"/>
                      <w:szCs w:val="22"/>
                    </w:rPr>
                    <w:fldChar w:fldCharType="begin">
                      <w:ffData>
                        <w:name w:val="Check155"/>
                        <w:enabled/>
                        <w:calcOnExit w:val="0"/>
                        <w:checkBox>
                          <w:sizeAuto/>
                          <w:default w:val="0"/>
                        </w:checkBox>
                      </w:ffData>
                    </w:fldChar>
                  </w:r>
                  <w:r w:rsidRPr="00016BC0">
                    <w:rPr>
                      <w:rFonts w:ascii="Arial Narrow" w:hAnsi="Arial Narrow"/>
                      <w:sz w:val="22"/>
                      <w:szCs w:val="22"/>
                    </w:rPr>
                    <w:instrText xml:space="preserve"> FORMCHECKBOX </w:instrText>
                  </w:r>
                  <w:r w:rsidRPr="00016BC0">
                    <w:rPr>
                      <w:rFonts w:ascii="Arial Narrow" w:hAnsi="Arial Narrow"/>
                      <w:sz w:val="22"/>
                      <w:szCs w:val="22"/>
                    </w:rPr>
                  </w:r>
                  <w:r w:rsidRPr="00016BC0">
                    <w:rPr>
                      <w:rFonts w:ascii="Arial Narrow" w:hAnsi="Arial Narrow"/>
                      <w:sz w:val="22"/>
                      <w:szCs w:val="22"/>
                    </w:rPr>
                    <w:fldChar w:fldCharType="separate"/>
                  </w:r>
                  <w:r w:rsidRPr="00016BC0">
                    <w:rPr>
                      <w:rFonts w:ascii="Arial Narrow" w:hAnsi="Arial Narrow"/>
                      <w:sz w:val="22"/>
                      <w:szCs w:val="22"/>
                    </w:rPr>
                    <w:fldChar w:fldCharType="end"/>
                  </w:r>
                  <w:r w:rsidRPr="00016BC0">
                    <w:rPr>
                      <w:rFonts w:ascii="Arial Narrow" w:hAnsi="Arial Narrow"/>
                      <w:sz w:val="22"/>
                      <w:szCs w:val="22"/>
                    </w:rPr>
                    <w:t xml:space="preserve"> EHA</w:t>
                  </w:r>
                  <w:r w:rsidRPr="002A3660">
                    <w:rPr>
                      <w:rFonts w:ascii="Arial Narrow" w:hAnsi="Arial Narrow"/>
                      <w:sz w:val="22"/>
                      <w:szCs w:val="22"/>
                      <w:vertAlign w:val="superscript"/>
                    </w:rPr>
                    <w:t>3</w:t>
                  </w:r>
                </w:p>
              </w:tc>
            </w:tr>
          </w:tbl>
          <w:p w14:paraId="1975C9F4" w14:textId="1341371C" w:rsidR="00197804" w:rsidRPr="001D7328" w:rsidRDefault="00197804" w:rsidP="00674CBC">
            <w:pPr>
              <w:spacing w:before="80" w:after="40"/>
              <w:rPr>
                <w:bCs/>
                <w:i/>
                <w:iCs/>
                <w:sz w:val="20"/>
                <w:szCs w:val="22"/>
                <w:lang w:val="es-EC"/>
              </w:rPr>
            </w:pPr>
            <w:r w:rsidRPr="00A31C06">
              <w:rPr>
                <w:b/>
                <w:sz w:val="20"/>
                <w:szCs w:val="22"/>
                <w:vertAlign w:val="superscript"/>
                <w:lang w:val="es-EC"/>
              </w:rPr>
              <w:t>1</w:t>
            </w:r>
            <w:r w:rsidR="00A31C06">
              <w:rPr>
                <w:b/>
                <w:sz w:val="20"/>
                <w:szCs w:val="22"/>
                <w:vertAlign w:val="superscript"/>
                <w:lang w:val="es-EC"/>
              </w:rPr>
              <w:t xml:space="preserve"> </w:t>
            </w:r>
            <w:proofErr w:type="gramStart"/>
            <w:r w:rsidRPr="001D7328">
              <w:rPr>
                <w:b/>
                <w:sz w:val="20"/>
                <w:szCs w:val="22"/>
                <w:vertAlign w:val="superscript"/>
                <w:lang w:val="es-EC"/>
              </w:rPr>
              <w:t>Soy</w:t>
            </w:r>
            <w:proofErr w:type="gramEnd"/>
            <w:r w:rsidRPr="001D7328">
              <w:rPr>
                <w:b/>
                <w:sz w:val="20"/>
                <w:szCs w:val="22"/>
                <w:vertAlign w:val="superscript"/>
                <w:lang w:val="es-EC"/>
              </w:rPr>
              <w:t xml:space="preserve"> propietario u operador de esta instalación de almacenamiento (por ejemplo, almacenamiento en la </w:t>
            </w:r>
            <w:r w:rsidR="009033FE">
              <w:rPr>
                <w:b/>
                <w:sz w:val="20"/>
                <w:szCs w:val="22"/>
                <w:vertAlign w:val="superscript"/>
                <w:lang w:val="es-EC"/>
              </w:rPr>
              <w:t>finca</w:t>
            </w:r>
            <w:r w:rsidRPr="001D7328">
              <w:rPr>
                <w:b/>
                <w:sz w:val="20"/>
                <w:szCs w:val="22"/>
                <w:vertAlign w:val="superscript"/>
                <w:lang w:val="es-EC"/>
              </w:rPr>
              <w:t xml:space="preserve">, almacenamiento fuera del sitio que arriendo o alquilo y donde mi operación es responsable de toda la administración y manejo). Tenga el contrato de arrendamiento disponible en la inspección, si corresponde. </w:t>
            </w:r>
          </w:p>
          <w:p w14:paraId="56D14AD7" w14:textId="5196440A" w:rsidR="00197804" w:rsidRPr="001D7328" w:rsidRDefault="00197804" w:rsidP="00674CBC">
            <w:pPr>
              <w:spacing w:before="80" w:after="40"/>
              <w:rPr>
                <w:bCs/>
                <w:i/>
                <w:iCs/>
                <w:sz w:val="20"/>
                <w:szCs w:val="22"/>
                <w:lang w:val="es-EC"/>
              </w:rPr>
            </w:pPr>
            <w:r w:rsidRPr="00A31C06">
              <w:rPr>
                <w:b/>
                <w:sz w:val="20"/>
                <w:szCs w:val="22"/>
                <w:vertAlign w:val="superscript"/>
                <w:lang w:val="es-EC"/>
              </w:rPr>
              <w:t>2</w:t>
            </w:r>
            <w:r w:rsidR="00A31C06">
              <w:rPr>
                <w:b/>
                <w:sz w:val="20"/>
                <w:szCs w:val="22"/>
                <w:vertAlign w:val="superscript"/>
                <w:lang w:val="es-EC"/>
              </w:rPr>
              <w:t xml:space="preserve"> </w:t>
            </w:r>
            <w:proofErr w:type="gramStart"/>
            <w:r w:rsidRPr="001D7328">
              <w:rPr>
                <w:b/>
                <w:sz w:val="20"/>
                <w:szCs w:val="22"/>
                <w:vertAlign w:val="superscript"/>
                <w:lang w:val="es-EC"/>
              </w:rPr>
              <w:t>Instalación</w:t>
            </w:r>
            <w:proofErr w:type="gramEnd"/>
            <w:r w:rsidRPr="001D7328">
              <w:rPr>
                <w:b/>
                <w:sz w:val="20"/>
                <w:szCs w:val="22"/>
                <w:vertAlign w:val="superscript"/>
                <w:lang w:val="es-EC"/>
              </w:rPr>
              <w:t xml:space="preserve"> orgánica certificada.</w:t>
            </w:r>
            <w:r w:rsidR="00D77C30">
              <w:rPr>
                <w:b/>
                <w:sz w:val="20"/>
                <w:szCs w:val="22"/>
                <w:vertAlign w:val="superscript"/>
                <w:lang w:val="es-EC"/>
              </w:rPr>
              <w:t xml:space="preserve"> I</w:t>
            </w:r>
            <w:r w:rsidR="00D77C30" w:rsidRPr="00D77C30">
              <w:rPr>
                <w:b/>
                <w:sz w:val="20"/>
                <w:szCs w:val="22"/>
                <w:vertAlign w:val="superscript"/>
                <w:lang w:val="es-EC"/>
              </w:rPr>
              <w:t>ndique el nombre de la operación certificada</w:t>
            </w:r>
            <w:r w:rsidRPr="001D7328">
              <w:rPr>
                <w:b/>
                <w:sz w:val="20"/>
                <w:szCs w:val="22"/>
                <w:vertAlign w:val="superscript"/>
                <w:lang w:val="es-EC"/>
              </w:rPr>
              <w:t xml:space="preserve"> Adjuntar el Certificado Orgánico (OC).</w:t>
            </w:r>
          </w:p>
          <w:p w14:paraId="3630F299" w14:textId="10CF9EC5" w:rsidR="00197804" w:rsidRPr="001E7FA2" w:rsidRDefault="00197804" w:rsidP="00674CBC">
            <w:pPr>
              <w:spacing w:before="80" w:after="120"/>
              <w:rPr>
                <w:b/>
                <w:bCs/>
                <w:sz w:val="20"/>
                <w:szCs w:val="20"/>
              </w:rPr>
            </w:pPr>
            <w:r w:rsidRPr="001D7328">
              <w:rPr>
                <w:b/>
                <w:sz w:val="20"/>
                <w:szCs w:val="22"/>
                <w:vertAlign w:val="superscript"/>
                <w:lang w:val="es-EC"/>
              </w:rPr>
              <w:t>3</w:t>
            </w:r>
            <w:r w:rsidR="00A31C06">
              <w:rPr>
                <w:b/>
                <w:sz w:val="20"/>
                <w:szCs w:val="22"/>
                <w:vertAlign w:val="superscript"/>
                <w:lang w:val="es-EC"/>
              </w:rPr>
              <w:t xml:space="preserve"> </w:t>
            </w:r>
            <w:proofErr w:type="gramStart"/>
            <w:r w:rsidRPr="001D7328">
              <w:rPr>
                <w:b/>
                <w:sz w:val="20"/>
                <w:szCs w:val="22"/>
                <w:vertAlign w:val="superscript"/>
                <w:lang w:val="es-EC"/>
              </w:rPr>
              <w:t>Para</w:t>
            </w:r>
            <w:proofErr w:type="gramEnd"/>
            <w:r w:rsidRPr="001D7328">
              <w:rPr>
                <w:b/>
                <w:sz w:val="20"/>
                <w:szCs w:val="22"/>
                <w:vertAlign w:val="superscript"/>
                <w:lang w:val="es-EC"/>
              </w:rPr>
              <w:t xml:space="preserve"> cualquier instalación no certificada enumerada, adjunte la Declaración Jurada de Manipuladores Exentos (EHA), completada por el gerente de la instalación de almacenamiento. </w:t>
            </w:r>
            <w:r w:rsidRPr="001D7328">
              <w:rPr>
                <w:bCs/>
                <w:i/>
                <w:iCs/>
                <w:sz w:val="20"/>
                <w:szCs w:val="22"/>
                <w:lang w:val="es-EC"/>
              </w:rPr>
              <w:t xml:space="preserve">Los productos deben estar encerrados en paquetes o contenedores sellados y a prueba de manipulaciones cuando sean recibidos por la instalación de almacenamiento y deben permanecer en esos paquetes o contenedores durante el almacenamiento. </w:t>
            </w:r>
            <w:r w:rsidRPr="001E7FA2">
              <w:rPr>
                <w:sz w:val="20"/>
                <w:szCs w:val="20"/>
              </w:rPr>
              <w:fldChar w:fldCharType="begin">
                <w:ffData>
                  <w:name w:val="Check155"/>
                  <w:enabled/>
                  <w:calcOnExit w:val="0"/>
                  <w:checkBox>
                    <w:sizeAuto/>
                    <w:default w:val="0"/>
                  </w:checkBox>
                </w:ffData>
              </w:fldChar>
            </w:r>
            <w:r w:rsidRPr="001D7328">
              <w:rPr>
                <w:sz w:val="20"/>
                <w:szCs w:val="20"/>
                <w:lang w:val="es-EC"/>
              </w:rPr>
              <w:instrText xml:space="preserve"> FORMCHECKBOX </w:instrText>
            </w:r>
            <w:r w:rsidRPr="001E7FA2">
              <w:rPr>
                <w:sz w:val="20"/>
                <w:szCs w:val="20"/>
              </w:rPr>
            </w:r>
            <w:r w:rsidRPr="001E7FA2">
              <w:rPr>
                <w:sz w:val="20"/>
                <w:szCs w:val="20"/>
              </w:rPr>
              <w:fldChar w:fldCharType="separate"/>
            </w:r>
            <w:r w:rsidRPr="001E7FA2">
              <w:rPr>
                <w:sz w:val="20"/>
                <w:szCs w:val="20"/>
              </w:rPr>
              <w:fldChar w:fldCharType="end"/>
            </w:r>
            <w:r w:rsidRPr="001D7328">
              <w:rPr>
                <w:sz w:val="20"/>
                <w:szCs w:val="20"/>
                <w:lang w:val="es-EC"/>
              </w:rPr>
              <w:t xml:space="preserve"> </w:t>
            </w:r>
            <w:r w:rsidRPr="001E7FA2">
              <w:rPr>
                <w:b/>
                <w:bCs/>
                <w:sz w:val="20"/>
                <w:szCs w:val="20"/>
              </w:rPr>
              <w:t>Adjunto</w:t>
            </w:r>
          </w:p>
          <w:p w14:paraId="0ED79EEB" w14:textId="6C4E0F75" w:rsidR="00197804" w:rsidRPr="00021A4A" w:rsidRDefault="00197804" w:rsidP="00674CBC">
            <w:pPr>
              <w:pStyle w:val="ListParagraph"/>
              <w:numPr>
                <w:ilvl w:val="0"/>
                <w:numId w:val="47"/>
              </w:numPr>
              <w:spacing w:after="40"/>
              <w:contextualSpacing w:val="0"/>
              <w:rPr>
                <w:lang w:val="es-EC"/>
              </w:rPr>
            </w:pPr>
            <w:r w:rsidRPr="001D7328">
              <w:rPr>
                <w:lang w:val="es-EC"/>
              </w:rPr>
              <w:lastRenderedPageBreak/>
              <w:t>Enumere cada material</w:t>
            </w:r>
            <w:r w:rsidR="00021A4A">
              <w:rPr>
                <w:lang w:val="es-EC"/>
              </w:rPr>
              <w:t>/insumo</w:t>
            </w:r>
            <w:r w:rsidRPr="001D7328">
              <w:rPr>
                <w:lang w:val="es-EC"/>
              </w:rPr>
              <w:t xml:space="preserve"> aplicado en contacto directo con ingredientes/productos orgánicos en contenedores de almacenamiento o áreas de almacenamiento.   </w:t>
            </w:r>
            <w:r w:rsidRPr="00F32F71">
              <w:rPr>
                <w:iCs/>
              </w:rPr>
              <w:fldChar w:fldCharType="begin">
                <w:ffData>
                  <w:name w:val="Check7"/>
                  <w:enabled/>
                  <w:calcOnExit w:val="0"/>
                  <w:checkBox>
                    <w:sizeAuto/>
                    <w:default w:val="0"/>
                  </w:checkBox>
                </w:ffData>
              </w:fldChar>
            </w:r>
            <w:r w:rsidRPr="001D7328">
              <w:rPr>
                <w:iCs/>
                <w:lang w:val="es-EC"/>
              </w:rPr>
              <w:instrText xml:space="preserve"> FORMCHECKBOX </w:instrText>
            </w:r>
            <w:r w:rsidRPr="00F32F71">
              <w:rPr>
                <w:iCs/>
              </w:rPr>
            </w:r>
            <w:r w:rsidRPr="00F32F71">
              <w:rPr>
                <w:iCs/>
              </w:rPr>
              <w:fldChar w:fldCharType="separate"/>
            </w:r>
            <w:r w:rsidRPr="00F32F71">
              <w:rPr>
                <w:iCs/>
              </w:rPr>
              <w:fldChar w:fldCharType="end"/>
            </w:r>
            <w:r w:rsidRPr="001D7328">
              <w:rPr>
                <w:iCs/>
                <w:lang w:val="es-EC"/>
              </w:rPr>
              <w:t xml:space="preserve"> </w:t>
            </w:r>
            <w:r w:rsidRPr="00021A4A">
              <w:rPr>
                <w:iCs/>
                <w:lang w:val="es-EC"/>
              </w:rPr>
              <w:t>Ninguno</w:t>
            </w:r>
          </w:p>
          <w:tbl>
            <w:tblPr>
              <w:tblStyle w:val="TableGrid"/>
              <w:tblW w:w="10296" w:type="dxa"/>
              <w:jc w:val="right"/>
              <w:tblLayout w:type="fixed"/>
              <w:tblLook w:val="04A0" w:firstRow="1" w:lastRow="0" w:firstColumn="1" w:lastColumn="0" w:noHBand="0" w:noVBand="1"/>
            </w:tblPr>
            <w:tblGrid>
              <w:gridCol w:w="3029"/>
              <w:gridCol w:w="1976"/>
              <w:gridCol w:w="2340"/>
              <w:gridCol w:w="2951"/>
            </w:tblGrid>
            <w:tr w:rsidR="00197804" w:rsidRPr="00983DE2" w14:paraId="2BCBC450" w14:textId="77777777" w:rsidTr="00300901">
              <w:trPr>
                <w:jc w:val="right"/>
              </w:trPr>
              <w:tc>
                <w:tcPr>
                  <w:tcW w:w="3029" w:type="dxa"/>
                </w:tcPr>
                <w:p w14:paraId="00F84DDB" w14:textId="2003590D" w:rsidR="00197804" w:rsidRPr="008C1D27" w:rsidRDefault="00197804" w:rsidP="00674CBC">
                  <w:pPr>
                    <w:pStyle w:val="ListParagraph"/>
                    <w:ind w:left="0"/>
                    <w:rPr>
                      <w:b/>
                      <w:iCs/>
                    </w:rPr>
                  </w:pPr>
                  <w:r>
                    <w:rPr>
                      <w:b/>
                      <w:iCs/>
                    </w:rPr>
                    <w:t>Tipo de material</w:t>
                  </w:r>
                  <w:r w:rsidR="00FF6E33">
                    <w:rPr>
                      <w:b/>
                      <w:iCs/>
                    </w:rPr>
                    <w:t>/insumo</w:t>
                  </w:r>
                </w:p>
              </w:tc>
              <w:tc>
                <w:tcPr>
                  <w:tcW w:w="1976" w:type="dxa"/>
                </w:tcPr>
                <w:p w14:paraId="50CF6BAD" w14:textId="0511B7A3" w:rsidR="00197804" w:rsidRPr="008C1D27" w:rsidRDefault="00197804" w:rsidP="00674CBC">
                  <w:pPr>
                    <w:pStyle w:val="ListParagraph"/>
                    <w:ind w:left="0"/>
                    <w:rPr>
                      <w:b/>
                    </w:rPr>
                  </w:pPr>
                  <w:r>
                    <w:rPr>
                      <w:b/>
                    </w:rPr>
                    <w:t>Nombre del material</w:t>
                  </w:r>
                  <w:r w:rsidR="00BB2A0A">
                    <w:rPr>
                      <w:b/>
                    </w:rPr>
                    <w:t>/insumo</w:t>
                  </w:r>
                </w:p>
              </w:tc>
              <w:tc>
                <w:tcPr>
                  <w:tcW w:w="2340" w:type="dxa"/>
                </w:tcPr>
                <w:p w14:paraId="4062B0A1" w14:textId="77777777" w:rsidR="00197804" w:rsidRPr="008C1D27" w:rsidRDefault="00197804" w:rsidP="00674CBC">
                  <w:pPr>
                    <w:pStyle w:val="ListParagraph"/>
                    <w:ind w:left="0"/>
                    <w:rPr>
                      <w:b/>
                    </w:rPr>
                  </w:pPr>
                  <w:r>
                    <w:rPr>
                      <w:b/>
                    </w:rPr>
                    <w:t>Fabricante</w:t>
                  </w:r>
                </w:p>
              </w:tc>
              <w:tc>
                <w:tcPr>
                  <w:tcW w:w="2951" w:type="dxa"/>
                </w:tcPr>
                <w:p w14:paraId="251EDB32" w14:textId="77777777" w:rsidR="00197804" w:rsidRPr="001D7328" w:rsidRDefault="00197804" w:rsidP="00674CBC">
                  <w:pPr>
                    <w:pStyle w:val="ListParagraph"/>
                    <w:ind w:left="0"/>
                    <w:rPr>
                      <w:b/>
                      <w:lang w:val="es-EC"/>
                    </w:rPr>
                  </w:pPr>
                  <w:r w:rsidRPr="001D7328">
                    <w:rPr>
                      <w:b/>
                      <w:lang w:val="es-EC"/>
                    </w:rPr>
                    <w:t>Producto(s) aplicado(s) a</w:t>
                  </w:r>
                </w:p>
              </w:tc>
            </w:tr>
            <w:tr w:rsidR="00197804" w14:paraId="79808B3F" w14:textId="77777777" w:rsidTr="00300901">
              <w:trPr>
                <w:jc w:val="right"/>
              </w:trPr>
              <w:tc>
                <w:tcPr>
                  <w:tcW w:w="3029" w:type="dxa"/>
                </w:tcPr>
                <w:p w14:paraId="4336FEEA" w14:textId="77777777" w:rsidR="00197804" w:rsidRDefault="00197804" w:rsidP="00674CBC">
                  <w:pPr>
                    <w:pStyle w:val="ListParagraph"/>
                    <w:ind w:left="0"/>
                    <w:rPr>
                      <w:bCs/>
                    </w:rPr>
                  </w:pPr>
                  <w:r w:rsidRPr="007605D6">
                    <w:rPr>
                      <w:bCs/>
                      <w:iCs/>
                    </w:rPr>
                    <w:fldChar w:fldCharType="begin">
                      <w:ffData>
                        <w:name w:val="Check7"/>
                        <w:enabled/>
                        <w:calcOnExit w:val="0"/>
                        <w:checkBox>
                          <w:sizeAuto/>
                          <w:default w:val="0"/>
                        </w:checkBox>
                      </w:ffData>
                    </w:fldChar>
                  </w:r>
                  <w:r w:rsidRPr="007605D6">
                    <w:rPr>
                      <w:bCs/>
                      <w:iCs/>
                    </w:rPr>
                    <w:instrText xml:space="preserve"> FORMCHECKBOX </w:instrText>
                  </w:r>
                  <w:r w:rsidRPr="007605D6">
                    <w:rPr>
                      <w:bCs/>
                      <w:iCs/>
                    </w:rPr>
                  </w:r>
                  <w:r w:rsidRPr="007605D6">
                    <w:rPr>
                      <w:bCs/>
                      <w:iCs/>
                    </w:rPr>
                    <w:fldChar w:fldCharType="separate"/>
                  </w:r>
                  <w:r w:rsidRPr="007605D6">
                    <w:rPr>
                      <w:bCs/>
                      <w:iCs/>
                    </w:rPr>
                    <w:fldChar w:fldCharType="end"/>
                  </w:r>
                  <w:r>
                    <w:rPr>
                      <w:bCs/>
                      <w:iCs/>
                    </w:rPr>
                    <w:t xml:space="preserve"> Agentes de maduración</w:t>
                  </w:r>
                </w:p>
              </w:tc>
              <w:tc>
                <w:tcPr>
                  <w:tcW w:w="1976" w:type="dxa"/>
                </w:tcPr>
                <w:p w14:paraId="2FDE2649" w14:textId="77777777" w:rsidR="00197804" w:rsidRDefault="00197804" w:rsidP="00674CBC">
                  <w:pPr>
                    <w:pStyle w:val="ListParagraph"/>
                    <w:ind w:left="0"/>
                    <w:rPr>
                      <w:bCs/>
                    </w:rPr>
                  </w:pPr>
                  <w:r w:rsidRPr="00C52348">
                    <w:rPr>
                      <w:rFonts w:ascii="Garamond" w:hAnsi="Garamond" w:cs="Arabic Typesetting"/>
                      <w:bCs/>
                      <w:iCs/>
                      <w:szCs w:val="22"/>
                    </w:rPr>
                    <w:fldChar w:fldCharType="begin">
                      <w:ffData>
                        <w:name w:val="Text843"/>
                        <w:enabled/>
                        <w:calcOnExit w:val="0"/>
                        <w:textInput/>
                      </w:ffData>
                    </w:fldChar>
                  </w:r>
                  <w:r w:rsidRPr="00C52348">
                    <w:rPr>
                      <w:rFonts w:ascii="Garamond" w:hAnsi="Garamond" w:cs="Arabic Typesetting"/>
                      <w:bCs/>
                      <w:iCs/>
                      <w:szCs w:val="22"/>
                    </w:rPr>
                    <w:instrText xml:space="preserve"> FORMTEXT </w:instrText>
                  </w:r>
                  <w:r w:rsidRPr="00C52348">
                    <w:rPr>
                      <w:rFonts w:ascii="Garamond" w:hAnsi="Garamond" w:cs="Arabic Typesetting"/>
                      <w:bCs/>
                      <w:iCs/>
                      <w:szCs w:val="22"/>
                    </w:rPr>
                  </w:r>
                  <w:r w:rsidRPr="00C52348">
                    <w:rPr>
                      <w:rFonts w:ascii="Garamond" w:hAnsi="Garamond" w:cs="Arabic Typesetting"/>
                      <w:bCs/>
                      <w:iCs/>
                      <w:szCs w:val="22"/>
                    </w:rPr>
                    <w:fldChar w:fldCharType="separate"/>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szCs w:val="22"/>
                    </w:rPr>
                    <w:fldChar w:fldCharType="end"/>
                  </w:r>
                </w:p>
              </w:tc>
              <w:tc>
                <w:tcPr>
                  <w:tcW w:w="2340" w:type="dxa"/>
                </w:tcPr>
                <w:p w14:paraId="786F78BC" w14:textId="77777777" w:rsidR="00197804" w:rsidRDefault="00197804" w:rsidP="00674CBC">
                  <w:pPr>
                    <w:pStyle w:val="ListParagraph"/>
                    <w:ind w:left="0"/>
                    <w:rPr>
                      <w:bCs/>
                    </w:rPr>
                  </w:pPr>
                  <w:r w:rsidRPr="00C52348">
                    <w:rPr>
                      <w:rFonts w:ascii="Garamond" w:hAnsi="Garamond" w:cs="Arabic Typesetting"/>
                      <w:bCs/>
                      <w:iCs/>
                      <w:szCs w:val="22"/>
                    </w:rPr>
                    <w:fldChar w:fldCharType="begin">
                      <w:ffData>
                        <w:name w:val="Text843"/>
                        <w:enabled/>
                        <w:calcOnExit w:val="0"/>
                        <w:textInput/>
                      </w:ffData>
                    </w:fldChar>
                  </w:r>
                  <w:r w:rsidRPr="00C52348">
                    <w:rPr>
                      <w:rFonts w:ascii="Garamond" w:hAnsi="Garamond" w:cs="Arabic Typesetting"/>
                      <w:bCs/>
                      <w:iCs/>
                      <w:szCs w:val="22"/>
                    </w:rPr>
                    <w:instrText xml:space="preserve"> FORMTEXT </w:instrText>
                  </w:r>
                  <w:r w:rsidRPr="00C52348">
                    <w:rPr>
                      <w:rFonts w:ascii="Garamond" w:hAnsi="Garamond" w:cs="Arabic Typesetting"/>
                      <w:bCs/>
                      <w:iCs/>
                      <w:szCs w:val="22"/>
                    </w:rPr>
                  </w:r>
                  <w:r w:rsidRPr="00C52348">
                    <w:rPr>
                      <w:rFonts w:ascii="Garamond" w:hAnsi="Garamond" w:cs="Arabic Typesetting"/>
                      <w:bCs/>
                      <w:iCs/>
                      <w:szCs w:val="22"/>
                    </w:rPr>
                    <w:fldChar w:fldCharType="separate"/>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szCs w:val="22"/>
                    </w:rPr>
                    <w:fldChar w:fldCharType="end"/>
                  </w:r>
                </w:p>
              </w:tc>
              <w:tc>
                <w:tcPr>
                  <w:tcW w:w="2951" w:type="dxa"/>
                </w:tcPr>
                <w:p w14:paraId="6777C9AB" w14:textId="77777777" w:rsidR="00197804" w:rsidRDefault="00197804" w:rsidP="00674CBC">
                  <w:pPr>
                    <w:pStyle w:val="ListParagraph"/>
                    <w:ind w:left="0"/>
                    <w:rPr>
                      <w:bCs/>
                    </w:rPr>
                  </w:pPr>
                  <w:r w:rsidRPr="00D72D83">
                    <w:rPr>
                      <w:rFonts w:ascii="Garamond" w:hAnsi="Garamond" w:cs="Arabic Typesetting"/>
                      <w:bCs/>
                      <w:iCs/>
                      <w:szCs w:val="22"/>
                    </w:rPr>
                    <w:fldChar w:fldCharType="begin">
                      <w:ffData>
                        <w:name w:val="Text843"/>
                        <w:enabled/>
                        <w:calcOnExit w:val="0"/>
                        <w:textInput/>
                      </w:ffData>
                    </w:fldChar>
                  </w:r>
                  <w:r w:rsidRPr="00D72D83">
                    <w:rPr>
                      <w:rFonts w:ascii="Garamond" w:hAnsi="Garamond" w:cs="Arabic Typesetting"/>
                      <w:bCs/>
                      <w:iCs/>
                      <w:szCs w:val="22"/>
                    </w:rPr>
                    <w:instrText xml:space="preserve"> FORMTEXT </w:instrText>
                  </w:r>
                  <w:r w:rsidRPr="00D72D83">
                    <w:rPr>
                      <w:rFonts w:ascii="Garamond" w:hAnsi="Garamond" w:cs="Arabic Typesetting"/>
                      <w:bCs/>
                      <w:iCs/>
                      <w:szCs w:val="22"/>
                    </w:rPr>
                  </w:r>
                  <w:r w:rsidRPr="00D72D83">
                    <w:rPr>
                      <w:rFonts w:ascii="Garamond" w:hAnsi="Garamond" w:cs="Arabic Typesetting"/>
                      <w:bCs/>
                      <w:iCs/>
                      <w:szCs w:val="22"/>
                    </w:rPr>
                    <w:fldChar w:fldCharType="separate"/>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szCs w:val="22"/>
                    </w:rPr>
                    <w:fldChar w:fldCharType="end"/>
                  </w:r>
                </w:p>
              </w:tc>
            </w:tr>
            <w:tr w:rsidR="00197804" w14:paraId="5FDDA3CF" w14:textId="77777777" w:rsidTr="00300901">
              <w:trPr>
                <w:jc w:val="right"/>
              </w:trPr>
              <w:tc>
                <w:tcPr>
                  <w:tcW w:w="3029" w:type="dxa"/>
                </w:tcPr>
                <w:p w14:paraId="536ADFD4" w14:textId="77777777" w:rsidR="00197804" w:rsidRPr="001D7328" w:rsidRDefault="00197804" w:rsidP="00674CBC">
                  <w:pPr>
                    <w:pStyle w:val="ListParagraph"/>
                    <w:ind w:left="0"/>
                    <w:rPr>
                      <w:bCs/>
                      <w:lang w:val="es-EC"/>
                    </w:rPr>
                  </w:pPr>
                  <w:r w:rsidRPr="007605D6">
                    <w:rPr>
                      <w:bCs/>
                      <w:iCs/>
                    </w:rPr>
                    <w:fldChar w:fldCharType="begin">
                      <w:ffData>
                        <w:name w:val="Check7"/>
                        <w:enabled/>
                        <w:calcOnExit w:val="0"/>
                        <w:checkBox>
                          <w:sizeAuto/>
                          <w:default w:val="0"/>
                        </w:checkBox>
                      </w:ffData>
                    </w:fldChar>
                  </w:r>
                  <w:r w:rsidRPr="001D7328">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1D7328">
                    <w:rPr>
                      <w:bCs/>
                      <w:iCs/>
                      <w:lang w:val="es-EC"/>
                    </w:rPr>
                    <w:t xml:space="preserve"> Gases atmosféricos (por ejemplo, para desplazar el oxígeno)</w:t>
                  </w:r>
                </w:p>
              </w:tc>
              <w:tc>
                <w:tcPr>
                  <w:tcW w:w="1976" w:type="dxa"/>
                </w:tcPr>
                <w:p w14:paraId="4619B03E" w14:textId="77777777" w:rsidR="00197804" w:rsidRDefault="00197804" w:rsidP="00674CBC">
                  <w:pPr>
                    <w:pStyle w:val="ListParagraph"/>
                    <w:ind w:left="0"/>
                    <w:rPr>
                      <w:bCs/>
                    </w:rPr>
                  </w:pPr>
                  <w:r w:rsidRPr="00C52348">
                    <w:rPr>
                      <w:rFonts w:ascii="Garamond" w:hAnsi="Garamond" w:cs="Arabic Typesetting"/>
                      <w:bCs/>
                      <w:iCs/>
                      <w:szCs w:val="22"/>
                    </w:rPr>
                    <w:fldChar w:fldCharType="begin">
                      <w:ffData>
                        <w:name w:val="Text843"/>
                        <w:enabled/>
                        <w:calcOnExit w:val="0"/>
                        <w:textInput/>
                      </w:ffData>
                    </w:fldChar>
                  </w:r>
                  <w:r w:rsidRPr="00C52348">
                    <w:rPr>
                      <w:rFonts w:ascii="Garamond" w:hAnsi="Garamond" w:cs="Arabic Typesetting"/>
                      <w:bCs/>
                      <w:iCs/>
                      <w:szCs w:val="22"/>
                    </w:rPr>
                    <w:instrText xml:space="preserve"> FORMTEXT </w:instrText>
                  </w:r>
                  <w:r w:rsidRPr="00C52348">
                    <w:rPr>
                      <w:rFonts w:ascii="Garamond" w:hAnsi="Garamond" w:cs="Arabic Typesetting"/>
                      <w:bCs/>
                      <w:iCs/>
                      <w:szCs w:val="22"/>
                    </w:rPr>
                  </w:r>
                  <w:r w:rsidRPr="00C52348">
                    <w:rPr>
                      <w:rFonts w:ascii="Garamond" w:hAnsi="Garamond" w:cs="Arabic Typesetting"/>
                      <w:bCs/>
                      <w:iCs/>
                      <w:szCs w:val="22"/>
                    </w:rPr>
                    <w:fldChar w:fldCharType="separate"/>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szCs w:val="22"/>
                    </w:rPr>
                    <w:fldChar w:fldCharType="end"/>
                  </w:r>
                </w:p>
              </w:tc>
              <w:tc>
                <w:tcPr>
                  <w:tcW w:w="2340" w:type="dxa"/>
                </w:tcPr>
                <w:p w14:paraId="628B0766" w14:textId="77777777" w:rsidR="00197804" w:rsidRDefault="00197804" w:rsidP="00674CBC">
                  <w:pPr>
                    <w:pStyle w:val="ListParagraph"/>
                    <w:ind w:left="0"/>
                    <w:rPr>
                      <w:bCs/>
                    </w:rPr>
                  </w:pPr>
                  <w:r w:rsidRPr="00C52348">
                    <w:rPr>
                      <w:rFonts w:ascii="Garamond" w:hAnsi="Garamond" w:cs="Arabic Typesetting"/>
                      <w:bCs/>
                      <w:iCs/>
                      <w:szCs w:val="22"/>
                    </w:rPr>
                    <w:fldChar w:fldCharType="begin">
                      <w:ffData>
                        <w:name w:val="Text843"/>
                        <w:enabled/>
                        <w:calcOnExit w:val="0"/>
                        <w:textInput/>
                      </w:ffData>
                    </w:fldChar>
                  </w:r>
                  <w:r w:rsidRPr="00C52348">
                    <w:rPr>
                      <w:rFonts w:ascii="Garamond" w:hAnsi="Garamond" w:cs="Arabic Typesetting"/>
                      <w:bCs/>
                      <w:iCs/>
                      <w:szCs w:val="22"/>
                    </w:rPr>
                    <w:instrText xml:space="preserve"> FORMTEXT </w:instrText>
                  </w:r>
                  <w:r w:rsidRPr="00C52348">
                    <w:rPr>
                      <w:rFonts w:ascii="Garamond" w:hAnsi="Garamond" w:cs="Arabic Typesetting"/>
                      <w:bCs/>
                      <w:iCs/>
                      <w:szCs w:val="22"/>
                    </w:rPr>
                  </w:r>
                  <w:r w:rsidRPr="00C52348">
                    <w:rPr>
                      <w:rFonts w:ascii="Garamond" w:hAnsi="Garamond" w:cs="Arabic Typesetting"/>
                      <w:bCs/>
                      <w:iCs/>
                      <w:szCs w:val="22"/>
                    </w:rPr>
                    <w:fldChar w:fldCharType="separate"/>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noProof/>
                      <w:szCs w:val="22"/>
                    </w:rPr>
                    <w:t> </w:t>
                  </w:r>
                  <w:r w:rsidRPr="00C52348">
                    <w:rPr>
                      <w:rFonts w:ascii="Garamond" w:hAnsi="Garamond" w:cs="Arabic Typesetting"/>
                      <w:bCs/>
                      <w:iCs/>
                      <w:szCs w:val="22"/>
                    </w:rPr>
                    <w:fldChar w:fldCharType="end"/>
                  </w:r>
                </w:p>
              </w:tc>
              <w:tc>
                <w:tcPr>
                  <w:tcW w:w="2951" w:type="dxa"/>
                </w:tcPr>
                <w:p w14:paraId="0AA7BBD5" w14:textId="77777777" w:rsidR="00197804" w:rsidRDefault="00197804" w:rsidP="00674CBC">
                  <w:pPr>
                    <w:pStyle w:val="ListParagraph"/>
                    <w:ind w:left="0"/>
                    <w:rPr>
                      <w:bCs/>
                    </w:rPr>
                  </w:pPr>
                  <w:r w:rsidRPr="00D72D83">
                    <w:rPr>
                      <w:rFonts w:ascii="Garamond" w:hAnsi="Garamond" w:cs="Arabic Typesetting"/>
                      <w:bCs/>
                      <w:iCs/>
                      <w:szCs w:val="22"/>
                    </w:rPr>
                    <w:fldChar w:fldCharType="begin">
                      <w:ffData>
                        <w:name w:val="Text843"/>
                        <w:enabled/>
                        <w:calcOnExit w:val="0"/>
                        <w:textInput/>
                      </w:ffData>
                    </w:fldChar>
                  </w:r>
                  <w:r w:rsidRPr="00D72D83">
                    <w:rPr>
                      <w:rFonts w:ascii="Garamond" w:hAnsi="Garamond" w:cs="Arabic Typesetting"/>
                      <w:bCs/>
                      <w:iCs/>
                      <w:szCs w:val="22"/>
                    </w:rPr>
                    <w:instrText xml:space="preserve"> FORMTEXT </w:instrText>
                  </w:r>
                  <w:r w:rsidRPr="00D72D83">
                    <w:rPr>
                      <w:rFonts w:ascii="Garamond" w:hAnsi="Garamond" w:cs="Arabic Typesetting"/>
                      <w:bCs/>
                      <w:iCs/>
                      <w:szCs w:val="22"/>
                    </w:rPr>
                  </w:r>
                  <w:r w:rsidRPr="00D72D83">
                    <w:rPr>
                      <w:rFonts w:ascii="Garamond" w:hAnsi="Garamond" w:cs="Arabic Typesetting"/>
                      <w:bCs/>
                      <w:iCs/>
                      <w:szCs w:val="22"/>
                    </w:rPr>
                    <w:fldChar w:fldCharType="separate"/>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szCs w:val="22"/>
                    </w:rPr>
                    <w:fldChar w:fldCharType="end"/>
                  </w:r>
                </w:p>
              </w:tc>
            </w:tr>
            <w:tr w:rsidR="00197804" w:rsidRPr="00983DE2" w14:paraId="4F3EBA9B" w14:textId="77777777" w:rsidTr="00300901">
              <w:trPr>
                <w:jc w:val="right"/>
              </w:trPr>
              <w:tc>
                <w:tcPr>
                  <w:tcW w:w="3029" w:type="dxa"/>
                </w:tcPr>
                <w:p w14:paraId="54E21656" w14:textId="0F96D34F" w:rsidR="00197804" w:rsidRPr="001D7328" w:rsidRDefault="00197804" w:rsidP="00674CBC">
                  <w:pPr>
                    <w:pStyle w:val="ListParagraph"/>
                    <w:ind w:left="0"/>
                    <w:rPr>
                      <w:bCs/>
                      <w:iCs/>
                      <w:lang w:val="es-EC"/>
                    </w:rPr>
                  </w:pPr>
                  <w:r w:rsidRPr="007605D6">
                    <w:rPr>
                      <w:bCs/>
                      <w:iCs/>
                    </w:rPr>
                    <w:fldChar w:fldCharType="begin">
                      <w:ffData>
                        <w:name w:val="Check7"/>
                        <w:enabled/>
                        <w:calcOnExit w:val="0"/>
                        <w:checkBox>
                          <w:sizeAuto/>
                          <w:default w:val="0"/>
                        </w:checkBox>
                      </w:ffData>
                    </w:fldChar>
                  </w:r>
                  <w:r w:rsidRPr="001D7328">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1D7328">
                    <w:rPr>
                      <w:bCs/>
                      <w:iCs/>
                      <w:lang w:val="es-EC"/>
                    </w:rPr>
                    <w:t xml:space="preserve"> Control de plagas (ejemplo, tratamientos </w:t>
                  </w:r>
                  <w:r w:rsidR="00BF6012">
                    <w:rPr>
                      <w:bCs/>
                      <w:iCs/>
                      <w:lang w:val="es-EC"/>
                    </w:rPr>
                    <w:t>para</w:t>
                  </w:r>
                  <w:r w:rsidRPr="001D7328">
                    <w:rPr>
                      <w:bCs/>
                      <w:iCs/>
                      <w:lang w:val="es-EC"/>
                    </w:rPr>
                    <w:t xml:space="preserve"> insectos o microbi</w:t>
                  </w:r>
                  <w:r w:rsidR="00B237FB">
                    <w:rPr>
                      <w:bCs/>
                      <w:iCs/>
                      <w:lang w:val="es-EC"/>
                    </w:rPr>
                    <w:t>anos</w:t>
                  </w:r>
                  <w:r w:rsidRPr="001D7328">
                    <w:rPr>
                      <w:bCs/>
                      <w:iCs/>
                      <w:lang w:val="es-EC"/>
                    </w:rPr>
                    <w:t>)</w:t>
                  </w:r>
                </w:p>
              </w:tc>
              <w:tc>
                <w:tcPr>
                  <w:tcW w:w="7267" w:type="dxa"/>
                  <w:gridSpan w:val="3"/>
                </w:tcPr>
                <w:p w14:paraId="007FCECB" w14:textId="77777777" w:rsidR="00197804" w:rsidRPr="001D7328" w:rsidRDefault="00197804" w:rsidP="00674CBC">
                  <w:pPr>
                    <w:pStyle w:val="ListParagraph"/>
                    <w:ind w:left="0"/>
                    <w:rPr>
                      <w:b/>
                      <w:i/>
                      <w:lang w:val="es-EC"/>
                    </w:rPr>
                  </w:pPr>
                  <w:r w:rsidRPr="001D7328">
                    <w:rPr>
                      <w:rFonts w:cs="Arabic Typesetting"/>
                      <w:b/>
                      <w:i/>
                      <w:szCs w:val="22"/>
                      <w:lang w:val="es-EC"/>
                    </w:rPr>
                    <w:t xml:space="preserve">Enumere todos los materiales para el control de plagas de instalaciones en OSP05: Manejo de plagas de instalaciones. </w:t>
                  </w:r>
                </w:p>
                <w:p w14:paraId="422CE44A" w14:textId="77777777" w:rsidR="00197804" w:rsidRPr="001D7328" w:rsidRDefault="00197804" w:rsidP="00674CBC">
                  <w:pPr>
                    <w:pStyle w:val="ListParagraph"/>
                    <w:ind w:left="0"/>
                    <w:rPr>
                      <w:bCs/>
                      <w:lang w:val="es-EC"/>
                    </w:rPr>
                  </w:pPr>
                </w:p>
              </w:tc>
            </w:tr>
            <w:tr w:rsidR="00197804" w14:paraId="49E15F5C" w14:textId="77777777" w:rsidTr="00300901">
              <w:trPr>
                <w:trHeight w:val="575"/>
                <w:jc w:val="right"/>
              </w:trPr>
              <w:tc>
                <w:tcPr>
                  <w:tcW w:w="3029" w:type="dxa"/>
                </w:tcPr>
                <w:p w14:paraId="3489BBCE" w14:textId="77777777" w:rsidR="00197804" w:rsidRPr="007605D6" w:rsidRDefault="00197804" w:rsidP="00674CBC">
                  <w:pPr>
                    <w:pStyle w:val="ListParagraph"/>
                    <w:ind w:left="0"/>
                    <w:rPr>
                      <w:bCs/>
                      <w:iCs/>
                    </w:rPr>
                  </w:pPr>
                  <w:r w:rsidRPr="007605D6">
                    <w:rPr>
                      <w:bCs/>
                      <w:iCs/>
                    </w:rPr>
                    <w:fldChar w:fldCharType="begin">
                      <w:ffData>
                        <w:name w:val="Check7"/>
                        <w:enabled/>
                        <w:calcOnExit w:val="0"/>
                        <w:checkBox>
                          <w:sizeAuto/>
                          <w:default w:val="0"/>
                        </w:checkBox>
                      </w:ffData>
                    </w:fldChar>
                  </w:r>
                  <w:r w:rsidRPr="007605D6">
                    <w:rPr>
                      <w:bCs/>
                      <w:iCs/>
                    </w:rPr>
                    <w:instrText xml:space="preserve"> FORMCHECKBOX </w:instrText>
                  </w:r>
                  <w:r w:rsidRPr="007605D6">
                    <w:rPr>
                      <w:bCs/>
                      <w:iCs/>
                    </w:rPr>
                  </w:r>
                  <w:r w:rsidRPr="007605D6">
                    <w:rPr>
                      <w:bCs/>
                      <w:iCs/>
                    </w:rPr>
                    <w:fldChar w:fldCharType="separate"/>
                  </w:r>
                  <w:r w:rsidRPr="007605D6">
                    <w:rPr>
                      <w:bCs/>
                      <w:iCs/>
                    </w:rPr>
                    <w:fldChar w:fldCharType="end"/>
                  </w:r>
                  <w:r>
                    <w:rPr>
                      <w:bCs/>
                      <w:iCs/>
                    </w:rPr>
                    <w:t xml:space="preserve"> Otro.  Función: </w:t>
                  </w:r>
                  <w:r w:rsidRPr="00160731">
                    <w:rPr>
                      <w:rFonts w:ascii="Garamond" w:hAnsi="Garamond" w:cs="Arabic Typesetting"/>
                      <w:bCs/>
                      <w:iCs/>
                      <w:szCs w:val="22"/>
                    </w:rPr>
                    <w:fldChar w:fldCharType="begin">
                      <w:ffData>
                        <w:name w:val="Text843"/>
                        <w:enabled/>
                        <w:calcOnExit w:val="0"/>
                        <w:textInput/>
                      </w:ffData>
                    </w:fldChar>
                  </w:r>
                  <w:r w:rsidRPr="00160731">
                    <w:rPr>
                      <w:rFonts w:ascii="Garamond" w:hAnsi="Garamond" w:cs="Arabic Typesetting"/>
                      <w:bCs/>
                      <w:iCs/>
                      <w:szCs w:val="22"/>
                    </w:rPr>
                    <w:instrText xml:space="preserve"> FORMTEXT </w:instrText>
                  </w:r>
                  <w:r w:rsidRPr="00160731">
                    <w:rPr>
                      <w:rFonts w:ascii="Garamond" w:hAnsi="Garamond" w:cs="Arabic Typesetting"/>
                      <w:bCs/>
                      <w:iCs/>
                      <w:szCs w:val="22"/>
                    </w:rPr>
                  </w:r>
                  <w:r w:rsidRPr="00160731">
                    <w:rPr>
                      <w:rFonts w:ascii="Garamond" w:hAnsi="Garamond" w:cs="Arabic Typesetting"/>
                      <w:bCs/>
                      <w:iCs/>
                      <w:szCs w:val="22"/>
                    </w:rPr>
                    <w:fldChar w:fldCharType="separate"/>
                  </w:r>
                  <w:r w:rsidRPr="00160731">
                    <w:rPr>
                      <w:rFonts w:ascii="Garamond" w:hAnsi="Garamond" w:cs="Arabic Typesetting"/>
                      <w:bCs/>
                      <w:iCs/>
                      <w:noProof/>
                      <w:szCs w:val="22"/>
                    </w:rPr>
                    <w:t>     </w:t>
                  </w:r>
                  <w:r w:rsidRPr="00160731">
                    <w:rPr>
                      <w:rFonts w:ascii="Garamond" w:hAnsi="Garamond" w:cs="Arabic Typesetting"/>
                      <w:bCs/>
                      <w:iCs/>
                      <w:szCs w:val="22"/>
                    </w:rPr>
                    <w:fldChar w:fldCharType="end"/>
                  </w:r>
                </w:p>
              </w:tc>
              <w:tc>
                <w:tcPr>
                  <w:tcW w:w="1976" w:type="dxa"/>
                </w:tcPr>
                <w:p w14:paraId="22F68C1A" w14:textId="77777777" w:rsidR="00197804" w:rsidRPr="00C52348" w:rsidRDefault="00197804" w:rsidP="00674CBC">
                  <w:pPr>
                    <w:pStyle w:val="ListParagraph"/>
                    <w:ind w:left="0"/>
                    <w:rPr>
                      <w:rFonts w:ascii="Garamond" w:hAnsi="Garamond" w:cs="Arabic Typesetting"/>
                      <w:bCs/>
                      <w:iCs/>
                      <w:szCs w:val="22"/>
                    </w:rPr>
                  </w:pPr>
                  <w:r w:rsidRPr="00160731">
                    <w:rPr>
                      <w:rFonts w:ascii="Garamond" w:hAnsi="Garamond" w:cs="Arabic Typesetting"/>
                      <w:bCs/>
                      <w:iCs/>
                      <w:szCs w:val="22"/>
                    </w:rPr>
                    <w:fldChar w:fldCharType="begin">
                      <w:ffData>
                        <w:name w:val="Text843"/>
                        <w:enabled/>
                        <w:calcOnExit w:val="0"/>
                        <w:textInput/>
                      </w:ffData>
                    </w:fldChar>
                  </w:r>
                  <w:r w:rsidRPr="00160731">
                    <w:rPr>
                      <w:rFonts w:ascii="Garamond" w:hAnsi="Garamond" w:cs="Arabic Typesetting"/>
                      <w:bCs/>
                      <w:iCs/>
                      <w:szCs w:val="22"/>
                    </w:rPr>
                    <w:instrText xml:space="preserve"> FORMTEXT </w:instrText>
                  </w:r>
                  <w:r w:rsidRPr="00160731">
                    <w:rPr>
                      <w:rFonts w:ascii="Garamond" w:hAnsi="Garamond" w:cs="Arabic Typesetting"/>
                      <w:bCs/>
                      <w:iCs/>
                      <w:szCs w:val="22"/>
                    </w:rPr>
                  </w:r>
                  <w:r w:rsidRPr="00160731">
                    <w:rPr>
                      <w:rFonts w:ascii="Garamond" w:hAnsi="Garamond" w:cs="Arabic Typesetting"/>
                      <w:bCs/>
                      <w:iCs/>
                      <w:szCs w:val="22"/>
                    </w:rPr>
                    <w:fldChar w:fldCharType="separate"/>
                  </w:r>
                  <w:r w:rsidRPr="00160731">
                    <w:rPr>
                      <w:rFonts w:ascii="Garamond" w:hAnsi="Garamond" w:cs="Arabic Typesetting"/>
                      <w:bCs/>
                      <w:iCs/>
                      <w:noProof/>
                      <w:szCs w:val="22"/>
                    </w:rPr>
                    <w:t> </w:t>
                  </w:r>
                  <w:r w:rsidRPr="00160731">
                    <w:rPr>
                      <w:rFonts w:ascii="Garamond" w:hAnsi="Garamond" w:cs="Arabic Typesetting"/>
                      <w:bCs/>
                      <w:iCs/>
                      <w:noProof/>
                      <w:szCs w:val="22"/>
                    </w:rPr>
                    <w:t> </w:t>
                  </w:r>
                  <w:r w:rsidRPr="00160731">
                    <w:rPr>
                      <w:rFonts w:ascii="Garamond" w:hAnsi="Garamond" w:cs="Arabic Typesetting"/>
                      <w:bCs/>
                      <w:iCs/>
                      <w:noProof/>
                      <w:szCs w:val="22"/>
                    </w:rPr>
                    <w:t> </w:t>
                  </w:r>
                  <w:r w:rsidRPr="00160731">
                    <w:rPr>
                      <w:rFonts w:ascii="Garamond" w:hAnsi="Garamond" w:cs="Arabic Typesetting"/>
                      <w:bCs/>
                      <w:iCs/>
                      <w:noProof/>
                      <w:szCs w:val="22"/>
                    </w:rPr>
                    <w:t> </w:t>
                  </w:r>
                  <w:r w:rsidRPr="00160731">
                    <w:rPr>
                      <w:rFonts w:ascii="Garamond" w:hAnsi="Garamond" w:cs="Arabic Typesetting"/>
                      <w:bCs/>
                      <w:iCs/>
                      <w:noProof/>
                      <w:szCs w:val="22"/>
                    </w:rPr>
                    <w:t> </w:t>
                  </w:r>
                  <w:r w:rsidRPr="00160731">
                    <w:rPr>
                      <w:rFonts w:ascii="Garamond" w:hAnsi="Garamond" w:cs="Arabic Typesetting"/>
                      <w:bCs/>
                      <w:iCs/>
                      <w:szCs w:val="22"/>
                    </w:rPr>
                    <w:fldChar w:fldCharType="end"/>
                  </w:r>
                </w:p>
              </w:tc>
              <w:tc>
                <w:tcPr>
                  <w:tcW w:w="2340" w:type="dxa"/>
                </w:tcPr>
                <w:p w14:paraId="6769991C" w14:textId="77777777" w:rsidR="00197804" w:rsidRPr="00C52348" w:rsidRDefault="00197804" w:rsidP="00674CBC">
                  <w:pPr>
                    <w:pStyle w:val="ListParagraph"/>
                    <w:ind w:left="0"/>
                    <w:rPr>
                      <w:rFonts w:ascii="Garamond" w:hAnsi="Garamond" w:cs="Arabic Typesetting"/>
                      <w:bCs/>
                      <w:iCs/>
                      <w:szCs w:val="22"/>
                    </w:rPr>
                  </w:pPr>
                  <w:r w:rsidRPr="00160731">
                    <w:rPr>
                      <w:rFonts w:ascii="Garamond" w:hAnsi="Garamond" w:cs="Arabic Typesetting"/>
                      <w:bCs/>
                      <w:iCs/>
                      <w:szCs w:val="22"/>
                    </w:rPr>
                    <w:fldChar w:fldCharType="begin">
                      <w:ffData>
                        <w:name w:val="Text843"/>
                        <w:enabled/>
                        <w:calcOnExit w:val="0"/>
                        <w:textInput/>
                      </w:ffData>
                    </w:fldChar>
                  </w:r>
                  <w:r w:rsidRPr="00160731">
                    <w:rPr>
                      <w:rFonts w:ascii="Garamond" w:hAnsi="Garamond" w:cs="Arabic Typesetting"/>
                      <w:bCs/>
                      <w:iCs/>
                      <w:szCs w:val="22"/>
                    </w:rPr>
                    <w:instrText xml:space="preserve"> FORMTEXT </w:instrText>
                  </w:r>
                  <w:r w:rsidRPr="00160731">
                    <w:rPr>
                      <w:rFonts w:ascii="Garamond" w:hAnsi="Garamond" w:cs="Arabic Typesetting"/>
                      <w:bCs/>
                      <w:iCs/>
                      <w:szCs w:val="22"/>
                    </w:rPr>
                  </w:r>
                  <w:r w:rsidRPr="00160731">
                    <w:rPr>
                      <w:rFonts w:ascii="Garamond" w:hAnsi="Garamond" w:cs="Arabic Typesetting"/>
                      <w:bCs/>
                      <w:iCs/>
                      <w:szCs w:val="22"/>
                    </w:rPr>
                    <w:fldChar w:fldCharType="separate"/>
                  </w:r>
                  <w:r w:rsidRPr="00160731">
                    <w:rPr>
                      <w:rFonts w:ascii="Garamond" w:hAnsi="Garamond" w:cs="Arabic Typesetting"/>
                      <w:bCs/>
                      <w:iCs/>
                      <w:noProof/>
                      <w:szCs w:val="22"/>
                    </w:rPr>
                    <w:t> </w:t>
                  </w:r>
                  <w:r w:rsidRPr="00160731">
                    <w:rPr>
                      <w:rFonts w:ascii="Garamond" w:hAnsi="Garamond" w:cs="Arabic Typesetting"/>
                      <w:bCs/>
                      <w:iCs/>
                      <w:noProof/>
                      <w:szCs w:val="22"/>
                    </w:rPr>
                    <w:t> </w:t>
                  </w:r>
                  <w:r w:rsidRPr="00160731">
                    <w:rPr>
                      <w:rFonts w:ascii="Garamond" w:hAnsi="Garamond" w:cs="Arabic Typesetting"/>
                      <w:bCs/>
                      <w:iCs/>
                      <w:noProof/>
                      <w:szCs w:val="22"/>
                    </w:rPr>
                    <w:t> </w:t>
                  </w:r>
                  <w:r w:rsidRPr="00160731">
                    <w:rPr>
                      <w:rFonts w:ascii="Garamond" w:hAnsi="Garamond" w:cs="Arabic Typesetting"/>
                      <w:bCs/>
                      <w:iCs/>
                      <w:noProof/>
                      <w:szCs w:val="22"/>
                    </w:rPr>
                    <w:t> </w:t>
                  </w:r>
                  <w:r w:rsidRPr="00160731">
                    <w:rPr>
                      <w:rFonts w:ascii="Garamond" w:hAnsi="Garamond" w:cs="Arabic Typesetting"/>
                      <w:bCs/>
                      <w:iCs/>
                      <w:noProof/>
                      <w:szCs w:val="22"/>
                    </w:rPr>
                    <w:t> </w:t>
                  </w:r>
                  <w:r w:rsidRPr="00160731">
                    <w:rPr>
                      <w:rFonts w:ascii="Garamond" w:hAnsi="Garamond" w:cs="Arabic Typesetting"/>
                      <w:bCs/>
                      <w:iCs/>
                      <w:szCs w:val="22"/>
                    </w:rPr>
                    <w:fldChar w:fldCharType="end"/>
                  </w:r>
                </w:p>
              </w:tc>
              <w:tc>
                <w:tcPr>
                  <w:tcW w:w="2951" w:type="dxa"/>
                </w:tcPr>
                <w:p w14:paraId="5923B4F1" w14:textId="77777777" w:rsidR="00197804" w:rsidRPr="00C52348" w:rsidRDefault="00197804" w:rsidP="00674CBC">
                  <w:pPr>
                    <w:pStyle w:val="ListParagraph"/>
                    <w:ind w:left="0"/>
                    <w:rPr>
                      <w:rFonts w:ascii="Garamond" w:hAnsi="Garamond" w:cs="Arabic Typesetting"/>
                      <w:bCs/>
                      <w:iCs/>
                      <w:szCs w:val="22"/>
                    </w:rPr>
                  </w:pPr>
                  <w:r w:rsidRPr="00D72D83">
                    <w:rPr>
                      <w:rFonts w:ascii="Garamond" w:hAnsi="Garamond" w:cs="Arabic Typesetting"/>
                      <w:bCs/>
                      <w:iCs/>
                      <w:szCs w:val="22"/>
                    </w:rPr>
                    <w:fldChar w:fldCharType="begin">
                      <w:ffData>
                        <w:name w:val="Text843"/>
                        <w:enabled/>
                        <w:calcOnExit w:val="0"/>
                        <w:textInput/>
                      </w:ffData>
                    </w:fldChar>
                  </w:r>
                  <w:r w:rsidRPr="00D72D83">
                    <w:rPr>
                      <w:rFonts w:ascii="Garamond" w:hAnsi="Garamond" w:cs="Arabic Typesetting"/>
                      <w:bCs/>
                      <w:iCs/>
                      <w:szCs w:val="22"/>
                    </w:rPr>
                    <w:instrText xml:space="preserve"> FORMTEXT </w:instrText>
                  </w:r>
                  <w:r w:rsidRPr="00D72D83">
                    <w:rPr>
                      <w:rFonts w:ascii="Garamond" w:hAnsi="Garamond" w:cs="Arabic Typesetting"/>
                      <w:bCs/>
                      <w:iCs/>
                      <w:szCs w:val="22"/>
                    </w:rPr>
                  </w:r>
                  <w:r w:rsidRPr="00D72D83">
                    <w:rPr>
                      <w:rFonts w:ascii="Garamond" w:hAnsi="Garamond" w:cs="Arabic Typesetting"/>
                      <w:bCs/>
                      <w:iCs/>
                      <w:szCs w:val="22"/>
                    </w:rPr>
                    <w:fldChar w:fldCharType="separate"/>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noProof/>
                      <w:szCs w:val="22"/>
                    </w:rPr>
                    <w:t> </w:t>
                  </w:r>
                  <w:r w:rsidRPr="00D72D83">
                    <w:rPr>
                      <w:rFonts w:ascii="Garamond" w:hAnsi="Garamond" w:cs="Arabic Typesetting"/>
                      <w:bCs/>
                      <w:iCs/>
                      <w:szCs w:val="22"/>
                    </w:rPr>
                    <w:fldChar w:fldCharType="end"/>
                  </w:r>
                </w:p>
              </w:tc>
            </w:tr>
          </w:tbl>
          <w:p w14:paraId="66143625" w14:textId="77777777" w:rsidR="00197804" w:rsidRDefault="00197804" w:rsidP="00674CBC">
            <w:pPr>
              <w:spacing w:after="40"/>
            </w:pPr>
          </w:p>
          <w:p w14:paraId="306E0E99" w14:textId="595C4C48" w:rsidR="00197804" w:rsidRPr="001D7328" w:rsidRDefault="00E532F6" w:rsidP="00674CBC">
            <w:pPr>
              <w:pStyle w:val="ListParagraph"/>
              <w:numPr>
                <w:ilvl w:val="0"/>
                <w:numId w:val="47"/>
              </w:numPr>
              <w:spacing w:before="80" w:after="40"/>
              <w:rPr>
                <w:lang w:val="es-EC"/>
              </w:rPr>
            </w:pPr>
            <w:r w:rsidRPr="001D7328">
              <w:rPr>
                <w:lang w:val="es-EC"/>
              </w:rPr>
              <w:t>¿Almacena algún ingrediente o material</w:t>
            </w:r>
            <w:r w:rsidR="0011606A">
              <w:rPr>
                <w:lang w:val="es-EC"/>
              </w:rPr>
              <w:t>/insumo</w:t>
            </w:r>
            <w:r w:rsidRPr="001D7328">
              <w:rPr>
                <w:lang w:val="es-EC"/>
              </w:rPr>
              <w:t xml:space="preserve"> que no se utilice para la producción orgánica en su operación? </w:t>
            </w:r>
          </w:p>
          <w:p w14:paraId="0932BF4E" w14:textId="08A5FDD1" w:rsidR="00197804" w:rsidRPr="001D7328" w:rsidRDefault="00197804" w:rsidP="00674CBC">
            <w:pPr>
              <w:pStyle w:val="ListParagraph"/>
              <w:spacing w:before="80" w:after="40"/>
              <w:ind w:left="360"/>
              <w:rPr>
                <w:i/>
                <w:iCs/>
                <w:szCs w:val="22"/>
                <w:lang w:val="es-EC"/>
              </w:rPr>
            </w:pPr>
            <w:r w:rsidRPr="00392526">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392526">
              <w:rPr>
                <w:szCs w:val="22"/>
              </w:rPr>
            </w:r>
            <w:r w:rsidRPr="00392526">
              <w:rPr>
                <w:szCs w:val="22"/>
              </w:rPr>
              <w:fldChar w:fldCharType="separate"/>
            </w:r>
            <w:r w:rsidRPr="00392526">
              <w:rPr>
                <w:szCs w:val="22"/>
              </w:rPr>
              <w:fldChar w:fldCharType="end"/>
            </w:r>
            <w:r w:rsidRPr="001D7328">
              <w:rPr>
                <w:szCs w:val="22"/>
                <w:lang w:val="es-EC"/>
              </w:rPr>
              <w:t xml:space="preserve"> Sí   </w:t>
            </w:r>
            <w:r w:rsidRPr="00392526">
              <w:rPr>
                <w:szCs w:val="22"/>
              </w:rPr>
              <w:fldChar w:fldCharType="begin">
                <w:ffData>
                  <w:name w:val="Check156"/>
                  <w:enabled/>
                  <w:calcOnExit w:val="0"/>
                  <w:checkBox>
                    <w:sizeAuto/>
                    <w:default w:val="0"/>
                  </w:checkBox>
                </w:ffData>
              </w:fldChar>
            </w:r>
            <w:r w:rsidRPr="001D7328">
              <w:rPr>
                <w:szCs w:val="22"/>
                <w:lang w:val="es-EC"/>
              </w:rPr>
              <w:instrText xml:space="preserve"> FORMCHECKBOX </w:instrText>
            </w:r>
            <w:r w:rsidRPr="00392526">
              <w:rPr>
                <w:szCs w:val="22"/>
              </w:rPr>
            </w:r>
            <w:r w:rsidRPr="00392526">
              <w:rPr>
                <w:szCs w:val="22"/>
              </w:rPr>
              <w:fldChar w:fldCharType="separate"/>
            </w:r>
            <w:r w:rsidRPr="00392526">
              <w:rPr>
                <w:szCs w:val="22"/>
              </w:rPr>
              <w:fldChar w:fldCharType="end"/>
            </w:r>
            <w:r w:rsidRPr="001D7328">
              <w:rPr>
                <w:szCs w:val="22"/>
                <w:lang w:val="es-EC"/>
              </w:rPr>
              <w:t xml:space="preserve"> No. </w:t>
            </w:r>
            <w:r w:rsidRPr="001D7328">
              <w:rPr>
                <w:i/>
                <w:iCs/>
                <w:szCs w:val="22"/>
                <w:lang w:val="es-EC"/>
              </w:rPr>
              <w:t xml:space="preserve">Pase a la pregunta 4. </w:t>
            </w:r>
          </w:p>
          <w:p w14:paraId="5EC431D8" w14:textId="63A95C39" w:rsidR="00D33489" w:rsidRPr="001D7328" w:rsidRDefault="00197804" w:rsidP="003D0697">
            <w:pPr>
              <w:pStyle w:val="ListParagraph"/>
              <w:spacing w:before="80" w:after="120"/>
              <w:ind w:left="360"/>
              <w:contextualSpacing w:val="0"/>
              <w:rPr>
                <w:rFonts w:ascii="Garamond" w:hAnsi="Garamond" w:cs="Arabic Typesetting"/>
                <w:iCs/>
                <w:szCs w:val="22"/>
                <w:lang w:val="es-EC"/>
              </w:rPr>
            </w:pPr>
            <w:r w:rsidRPr="001D7328">
              <w:rPr>
                <w:szCs w:val="22"/>
                <w:lang w:val="es-EC"/>
              </w:rPr>
              <w:t>En caso afirmativo, describa cómo identifica y separa estos ingredientes/materiales</w:t>
            </w:r>
            <w:r w:rsidR="008660E0">
              <w:rPr>
                <w:szCs w:val="22"/>
                <w:lang w:val="es-EC"/>
              </w:rPr>
              <w:t>-insumos</w:t>
            </w:r>
            <w:r w:rsidRPr="001D7328">
              <w:rPr>
                <w:szCs w:val="22"/>
                <w:lang w:val="es-EC"/>
              </w:rPr>
              <w:t xml:space="preserve"> de los ingredientes/materiales</w:t>
            </w:r>
            <w:r w:rsidR="008660E0">
              <w:rPr>
                <w:szCs w:val="22"/>
                <w:lang w:val="es-EC"/>
              </w:rPr>
              <w:t>-insumos</w:t>
            </w:r>
            <w:r w:rsidRPr="001D7328">
              <w:rPr>
                <w:szCs w:val="22"/>
                <w:lang w:val="es-EC"/>
              </w:rPr>
              <w:t xml:space="preserve"> permitidos: </w:t>
            </w:r>
            <w:r w:rsidRPr="00420530">
              <w:rPr>
                <w:rFonts w:ascii="Garamond" w:hAnsi="Garamond" w:cs="Arabic Typesetting"/>
                <w:iCs/>
                <w:szCs w:val="22"/>
              </w:rPr>
              <w:fldChar w:fldCharType="begin">
                <w:ffData>
                  <w:name w:val="Text843"/>
                  <w:enabled/>
                  <w:calcOnExit w:val="0"/>
                  <w:textInput/>
                </w:ffData>
              </w:fldChar>
            </w:r>
            <w:r w:rsidRPr="001D7328">
              <w:rPr>
                <w:rFonts w:ascii="Garamond" w:hAnsi="Garamond" w:cs="Arabic Typesetting"/>
                <w:iCs/>
                <w:szCs w:val="22"/>
                <w:lang w:val="es-EC"/>
              </w:rPr>
              <w:instrText xml:space="preserve"> FORMTEXT </w:instrText>
            </w:r>
            <w:r w:rsidRPr="00420530">
              <w:rPr>
                <w:rFonts w:ascii="Garamond" w:hAnsi="Garamond" w:cs="Arabic Typesetting"/>
                <w:iCs/>
                <w:szCs w:val="22"/>
              </w:rPr>
            </w:r>
            <w:r w:rsidRPr="00420530">
              <w:rPr>
                <w:rFonts w:ascii="Garamond" w:hAnsi="Garamond" w:cs="Arabic Typesetting"/>
                <w:iCs/>
                <w:szCs w:val="22"/>
              </w:rPr>
              <w:fldChar w:fldCharType="separate"/>
            </w:r>
            <w:r w:rsidRPr="001D7328">
              <w:rPr>
                <w:rFonts w:ascii="Garamond" w:hAnsi="Garamond" w:cs="Arabic Typesetting"/>
                <w:iCs/>
                <w:noProof/>
                <w:szCs w:val="22"/>
                <w:lang w:val="es-EC"/>
              </w:rPr>
              <w:t>     </w:t>
            </w:r>
            <w:r w:rsidRPr="00420530">
              <w:rPr>
                <w:rFonts w:ascii="Garamond" w:hAnsi="Garamond" w:cs="Arabic Typesetting"/>
                <w:iCs/>
                <w:szCs w:val="22"/>
              </w:rPr>
              <w:fldChar w:fldCharType="end"/>
            </w:r>
          </w:p>
          <w:p w14:paraId="60148E1C" w14:textId="77777777" w:rsidR="003D0697" w:rsidRPr="001D7328" w:rsidRDefault="003D0697" w:rsidP="003D0697">
            <w:pPr>
              <w:pStyle w:val="ListParagraph"/>
              <w:spacing w:before="80" w:after="120"/>
              <w:ind w:left="360"/>
              <w:contextualSpacing w:val="0"/>
              <w:rPr>
                <w:rFonts w:ascii="Garamond" w:hAnsi="Garamond" w:cs="Arabic Typesetting"/>
                <w:iCs/>
                <w:szCs w:val="22"/>
                <w:lang w:val="es-EC"/>
              </w:rPr>
            </w:pPr>
          </w:p>
          <w:p w14:paraId="07CF1574" w14:textId="77777777" w:rsidR="003D0697" w:rsidRPr="001D7328" w:rsidRDefault="003D0697" w:rsidP="003D0697">
            <w:pPr>
              <w:pStyle w:val="ListParagraph"/>
              <w:spacing w:before="80" w:after="120"/>
              <w:ind w:left="360"/>
              <w:contextualSpacing w:val="0"/>
              <w:rPr>
                <w:rFonts w:ascii="Garamond" w:hAnsi="Garamond" w:cs="Arabic Typesetting"/>
                <w:iCs/>
                <w:szCs w:val="22"/>
                <w:lang w:val="es-EC"/>
              </w:rPr>
            </w:pPr>
          </w:p>
          <w:p w14:paraId="1BBC51C6" w14:textId="77777777" w:rsidR="00833A79" w:rsidRPr="001D7328" w:rsidRDefault="00833A79" w:rsidP="00833A79">
            <w:pPr>
              <w:ind w:firstLine="720"/>
              <w:rPr>
                <w:lang w:val="es-EC"/>
              </w:rPr>
            </w:pPr>
          </w:p>
          <w:p w14:paraId="1CBE4C43" w14:textId="77777777" w:rsidR="003D0697" w:rsidRPr="001D7328" w:rsidRDefault="003D0697" w:rsidP="003D0697">
            <w:pPr>
              <w:pStyle w:val="ListParagraph"/>
              <w:spacing w:before="80" w:after="120"/>
              <w:ind w:left="360"/>
              <w:contextualSpacing w:val="0"/>
              <w:rPr>
                <w:rFonts w:ascii="Garamond" w:hAnsi="Garamond" w:cs="Arabic Typesetting"/>
                <w:iCs/>
                <w:szCs w:val="22"/>
                <w:lang w:val="es-EC"/>
              </w:rPr>
            </w:pPr>
          </w:p>
          <w:p w14:paraId="413EDAA0" w14:textId="77777777" w:rsidR="00197804" w:rsidRPr="001D7328" w:rsidRDefault="00197804" w:rsidP="00674CBC">
            <w:pPr>
              <w:pStyle w:val="ListParagraph"/>
              <w:numPr>
                <w:ilvl w:val="0"/>
                <w:numId w:val="47"/>
              </w:numPr>
              <w:spacing w:before="80" w:after="40"/>
              <w:rPr>
                <w:szCs w:val="22"/>
                <w:lang w:val="es-EC"/>
              </w:rPr>
            </w:pPr>
            <w:r w:rsidRPr="001D7328">
              <w:rPr>
                <w:szCs w:val="22"/>
                <w:lang w:val="es-EC"/>
              </w:rPr>
              <w:t xml:space="preserve">¿Cómo se asegura de que los productos orgánicos no se mezclen con productos no orgánicos en el almacenamiento? </w:t>
            </w:r>
          </w:p>
          <w:p w14:paraId="2355FD46" w14:textId="77777777" w:rsidR="00197804" w:rsidRPr="001D7328" w:rsidRDefault="00197804" w:rsidP="00674CBC">
            <w:pPr>
              <w:pStyle w:val="ListParagraph"/>
              <w:spacing w:before="80" w:after="40"/>
              <w:ind w:left="360"/>
              <w:rPr>
                <w:szCs w:val="22"/>
                <w:lang w:val="es-EC"/>
              </w:rPr>
            </w:pP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w:t>
            </w:r>
            <w:r w:rsidRPr="001D7328">
              <w:rPr>
                <w:i/>
                <w:iCs/>
                <w:szCs w:val="22"/>
                <w:lang w:val="es-EC"/>
              </w:rPr>
              <w:t xml:space="preserve">N/A, todos los productos almacenados son orgánicos   </w:t>
            </w: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Todos los productos están sellados y debidamente etiquetados con identificadores orgánicos</w:t>
            </w:r>
          </w:p>
          <w:p w14:paraId="34E23568" w14:textId="77777777" w:rsidR="00197804" w:rsidRDefault="00197804" w:rsidP="00674CBC">
            <w:pPr>
              <w:pStyle w:val="ListParagraph"/>
              <w:spacing w:before="80" w:after="40"/>
              <w:ind w:left="360"/>
              <w:rPr>
                <w:szCs w:val="22"/>
              </w:rPr>
            </w:pP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Las áreas de almacenamiento dedicadas se identifican como orgánicas   </w:t>
            </w: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Otro. </w:t>
            </w:r>
            <w:r>
              <w:rPr>
                <w:szCs w:val="22"/>
              </w:rPr>
              <w:t xml:space="preserve">Sírvase describir: </w:t>
            </w:r>
            <w:r w:rsidRPr="009D4872">
              <w:rPr>
                <w:rFonts w:cs="Arabic Typesetting"/>
                <w:iCs/>
                <w:szCs w:val="22"/>
              </w:rPr>
              <w:fldChar w:fldCharType="begin">
                <w:ffData>
                  <w:name w:val="Text843"/>
                  <w:enabled/>
                  <w:calcOnExit w:val="0"/>
                  <w:textInput/>
                </w:ffData>
              </w:fldChar>
            </w:r>
            <w:r w:rsidRPr="009D4872">
              <w:rPr>
                <w:rFonts w:cs="Arabic Typesetting"/>
                <w:iCs/>
                <w:szCs w:val="22"/>
              </w:rPr>
              <w:instrText xml:space="preserve"> FORMTEXT </w:instrText>
            </w:r>
            <w:r w:rsidRPr="009D4872">
              <w:rPr>
                <w:rFonts w:cs="Arabic Typesetting"/>
                <w:iCs/>
                <w:szCs w:val="22"/>
              </w:rPr>
            </w:r>
            <w:r w:rsidRPr="009D4872">
              <w:rPr>
                <w:rFonts w:cs="Arabic Typesetting"/>
                <w:iCs/>
                <w:szCs w:val="22"/>
              </w:rPr>
              <w:fldChar w:fldCharType="separate"/>
            </w:r>
            <w:r w:rsidRPr="009D4872">
              <w:rPr>
                <w:rFonts w:cs="Arabic Typesetting"/>
                <w:iCs/>
                <w:noProof/>
                <w:szCs w:val="22"/>
              </w:rPr>
              <w:t>     </w:t>
            </w:r>
            <w:r w:rsidRPr="009D4872">
              <w:rPr>
                <w:rFonts w:cs="Arabic Typesetting"/>
                <w:iCs/>
                <w:szCs w:val="22"/>
              </w:rPr>
              <w:fldChar w:fldCharType="end"/>
            </w:r>
          </w:p>
          <w:p w14:paraId="7B13D290" w14:textId="77777777" w:rsidR="00D33489" w:rsidRDefault="00D33489" w:rsidP="00674CBC">
            <w:pPr>
              <w:pStyle w:val="ListParagraph"/>
              <w:spacing w:before="80" w:after="40"/>
              <w:ind w:left="360"/>
              <w:rPr>
                <w:szCs w:val="22"/>
              </w:rPr>
            </w:pPr>
          </w:p>
          <w:p w14:paraId="3B84F9E7" w14:textId="77777777" w:rsidR="00197804" w:rsidRDefault="00197804" w:rsidP="00674CBC">
            <w:pPr>
              <w:pStyle w:val="ListParagraph"/>
              <w:numPr>
                <w:ilvl w:val="0"/>
                <w:numId w:val="47"/>
              </w:numPr>
              <w:spacing w:before="80" w:after="40"/>
              <w:rPr>
                <w:szCs w:val="22"/>
              </w:rPr>
            </w:pPr>
            <w:r w:rsidRPr="001D7328">
              <w:rPr>
                <w:szCs w:val="22"/>
                <w:lang w:val="es-EC"/>
              </w:rPr>
              <w:t xml:space="preserve">¿Algún contenedor o unidad utilizada para almacenar productos orgánicos alguna vez entra en contacto con una sustancia que podría comprometer la integridad orgánica de sus productos o ingredientes orgánicos? </w:t>
            </w:r>
            <w:r>
              <w:rPr>
                <w:szCs w:val="22"/>
              </w:rPr>
              <w:t>Marque todo lo que corresponda.</w:t>
            </w:r>
          </w:p>
          <w:p w14:paraId="7773F78B" w14:textId="18D88FC2" w:rsidR="00197804" w:rsidRPr="001D7328" w:rsidRDefault="00197804" w:rsidP="00674CBC">
            <w:pPr>
              <w:pStyle w:val="ListParagraph"/>
              <w:spacing w:before="80" w:after="40"/>
              <w:ind w:left="360"/>
              <w:rPr>
                <w:szCs w:val="22"/>
                <w:lang w:val="es-EC"/>
              </w:rPr>
            </w:pP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Sí, los contenedores de almacenamiento se pueden reutilizar para almacenar productos o ingredientes agrícolas no orgánicos.</w:t>
            </w:r>
          </w:p>
          <w:p w14:paraId="36EC8D87" w14:textId="77777777" w:rsidR="00197804" w:rsidRPr="001D7328" w:rsidRDefault="00197804" w:rsidP="00674CBC">
            <w:pPr>
              <w:pStyle w:val="ListParagraph"/>
              <w:spacing w:before="80" w:after="40"/>
              <w:ind w:left="360"/>
              <w:rPr>
                <w:szCs w:val="22"/>
                <w:lang w:val="es-EC"/>
              </w:rPr>
            </w:pPr>
            <w:r w:rsidRPr="00E03ADB">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E03ADB">
              <w:rPr>
                <w:szCs w:val="22"/>
              </w:rPr>
            </w:r>
            <w:r w:rsidRPr="00E03ADB">
              <w:rPr>
                <w:szCs w:val="22"/>
              </w:rPr>
              <w:fldChar w:fldCharType="separate"/>
            </w:r>
            <w:r w:rsidRPr="00E03ADB">
              <w:rPr>
                <w:szCs w:val="22"/>
              </w:rPr>
              <w:fldChar w:fldCharType="end"/>
            </w:r>
            <w:r w:rsidRPr="001D7328">
              <w:rPr>
                <w:szCs w:val="22"/>
                <w:lang w:val="es-EC"/>
              </w:rPr>
              <w:t xml:space="preserve"> Sí, los recipientes o unidades de almacenamiento entran en contacto con un limpiador, desinfectante y/o pesticida.</w:t>
            </w:r>
          </w:p>
          <w:p w14:paraId="2BFE3B9A" w14:textId="695E3718" w:rsidR="00197804" w:rsidRPr="001D7328" w:rsidRDefault="00197804" w:rsidP="00B442FF">
            <w:pPr>
              <w:pStyle w:val="ListParagraph"/>
              <w:spacing w:after="40"/>
              <w:ind w:left="360"/>
              <w:contextualSpacing w:val="0"/>
              <w:rPr>
                <w:szCs w:val="22"/>
                <w:lang w:val="es-EC"/>
              </w:rPr>
            </w:pPr>
            <w:r w:rsidRPr="00E03ADB">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E03ADB">
              <w:rPr>
                <w:szCs w:val="22"/>
              </w:rPr>
            </w:r>
            <w:r w:rsidRPr="00E03ADB">
              <w:rPr>
                <w:szCs w:val="22"/>
              </w:rPr>
              <w:fldChar w:fldCharType="separate"/>
            </w:r>
            <w:r w:rsidRPr="00E03ADB">
              <w:rPr>
                <w:szCs w:val="22"/>
              </w:rPr>
              <w:fldChar w:fldCharType="end"/>
            </w:r>
            <w:r w:rsidRPr="001D7328">
              <w:rPr>
                <w:szCs w:val="22"/>
                <w:lang w:val="es-EC"/>
              </w:rPr>
              <w:t xml:space="preserve"> No, todos los contenedores o unidades son orgánicos y no se reutilizan ni están en contacto con sustancias prohibidas. </w:t>
            </w:r>
            <w:r w:rsidRPr="001D7328">
              <w:rPr>
                <w:i/>
                <w:iCs/>
                <w:szCs w:val="22"/>
                <w:lang w:val="es-EC"/>
              </w:rPr>
              <w:t xml:space="preserve">Saltar a la sección B. </w:t>
            </w:r>
          </w:p>
          <w:p w14:paraId="53414854" w14:textId="4808AD88" w:rsidR="00197804" w:rsidRPr="001D7328" w:rsidRDefault="00197804" w:rsidP="00674CBC">
            <w:pPr>
              <w:pStyle w:val="ListParagraph"/>
              <w:spacing w:before="80" w:after="40"/>
              <w:ind w:left="360"/>
              <w:rPr>
                <w:szCs w:val="22"/>
                <w:lang w:val="es-EC"/>
              </w:rPr>
            </w:pPr>
            <w:r w:rsidRPr="001D7328">
              <w:rPr>
                <w:szCs w:val="22"/>
                <w:lang w:val="es-EC"/>
              </w:rPr>
              <w:t>Si la casilla "Sí" está marcada arriba, complete la tabla a continuación para cada contenedor y/o unidad y describa cómo se limpian para asegurarse de que no haya riesgo de mezclarse con productos/ingredientes no orgánicos o de entrar en contacto con sustancias prohibidas.</w:t>
            </w:r>
          </w:p>
          <w:p w14:paraId="0A80A000" w14:textId="77777777" w:rsidR="00197804" w:rsidRPr="001D7328" w:rsidRDefault="00197804" w:rsidP="00674CBC">
            <w:pPr>
              <w:pStyle w:val="ListParagraph"/>
              <w:spacing w:before="80" w:after="40"/>
              <w:ind w:left="360"/>
              <w:rPr>
                <w:szCs w:val="22"/>
                <w:lang w:val="es-EC"/>
              </w:rPr>
            </w:pPr>
          </w:p>
          <w:tbl>
            <w:tblPr>
              <w:tblStyle w:val="TableGrid"/>
              <w:tblW w:w="0" w:type="auto"/>
              <w:tblInd w:w="360" w:type="dxa"/>
              <w:tblLook w:val="04A0" w:firstRow="1" w:lastRow="0" w:firstColumn="1" w:lastColumn="0" w:noHBand="0" w:noVBand="1"/>
            </w:tblPr>
            <w:tblGrid>
              <w:gridCol w:w="5106"/>
              <w:gridCol w:w="5108"/>
            </w:tblGrid>
            <w:tr w:rsidR="00197804" w14:paraId="29204210" w14:textId="77777777" w:rsidTr="00300901">
              <w:tc>
                <w:tcPr>
                  <w:tcW w:w="5106" w:type="dxa"/>
                </w:tcPr>
                <w:p w14:paraId="0386DF8B" w14:textId="77777777" w:rsidR="00197804" w:rsidRPr="001D7328" w:rsidRDefault="00197804" w:rsidP="00674CBC">
                  <w:pPr>
                    <w:pStyle w:val="ListParagraph"/>
                    <w:spacing w:before="80" w:after="40"/>
                    <w:ind w:left="0"/>
                    <w:rPr>
                      <w:szCs w:val="22"/>
                      <w:lang w:val="es-EC"/>
                    </w:rPr>
                  </w:pPr>
                  <w:r w:rsidRPr="001D7328">
                    <w:rPr>
                      <w:b/>
                      <w:bCs/>
                      <w:szCs w:val="22"/>
                      <w:lang w:val="es-EC"/>
                    </w:rPr>
                    <w:t>Tipo de contenedor o unidad</w:t>
                  </w:r>
                </w:p>
              </w:tc>
              <w:tc>
                <w:tcPr>
                  <w:tcW w:w="5108" w:type="dxa"/>
                </w:tcPr>
                <w:p w14:paraId="683A8C2B" w14:textId="77777777" w:rsidR="00197804" w:rsidRDefault="00197804" w:rsidP="00674CBC">
                  <w:pPr>
                    <w:pStyle w:val="ListParagraph"/>
                    <w:spacing w:before="80" w:after="40"/>
                    <w:ind w:left="0"/>
                    <w:rPr>
                      <w:szCs w:val="22"/>
                    </w:rPr>
                  </w:pPr>
                  <w:r>
                    <w:rPr>
                      <w:b/>
                      <w:bCs/>
                      <w:szCs w:val="22"/>
                    </w:rPr>
                    <w:t>Procedimiento de limpieza</w:t>
                  </w:r>
                </w:p>
              </w:tc>
            </w:tr>
            <w:tr w:rsidR="00197804" w14:paraId="63B768E3" w14:textId="77777777" w:rsidTr="00300901">
              <w:tc>
                <w:tcPr>
                  <w:tcW w:w="5106" w:type="dxa"/>
                </w:tcPr>
                <w:p w14:paraId="55931DA1" w14:textId="77777777" w:rsidR="00197804" w:rsidRDefault="00197804" w:rsidP="00674CBC">
                  <w:pPr>
                    <w:pStyle w:val="ListParagraph"/>
                    <w:spacing w:before="80" w:after="40"/>
                    <w:ind w:left="0"/>
                    <w:rPr>
                      <w:szCs w:val="22"/>
                    </w:rPr>
                  </w:pPr>
                  <w:r w:rsidRPr="00420530">
                    <w:rPr>
                      <w:rFonts w:ascii="Garamond" w:hAnsi="Garamond" w:cs="Arabic Typesetting"/>
                      <w:iCs/>
                      <w:szCs w:val="22"/>
                    </w:rPr>
                    <w:fldChar w:fldCharType="begin">
                      <w:ffData>
                        <w:name w:val="Text843"/>
                        <w:enabled/>
                        <w:calcOnExit w:val="0"/>
                        <w:textInput/>
                      </w:ffData>
                    </w:fldChar>
                  </w:r>
                  <w:r w:rsidRPr="00420530">
                    <w:rPr>
                      <w:rFonts w:ascii="Garamond" w:hAnsi="Garamond" w:cs="Arabic Typesetting"/>
                      <w:iCs/>
                      <w:szCs w:val="22"/>
                    </w:rPr>
                    <w:instrText xml:space="preserve"> FORMTEXT </w:instrText>
                  </w:r>
                  <w:r w:rsidRPr="00420530">
                    <w:rPr>
                      <w:rFonts w:ascii="Garamond" w:hAnsi="Garamond" w:cs="Arabic Typesetting"/>
                      <w:iCs/>
                      <w:szCs w:val="22"/>
                    </w:rPr>
                  </w:r>
                  <w:r w:rsidRPr="00420530">
                    <w:rPr>
                      <w:rFonts w:ascii="Garamond" w:hAnsi="Garamond" w:cs="Arabic Typesetting"/>
                      <w:iCs/>
                      <w:szCs w:val="22"/>
                    </w:rPr>
                    <w:fldChar w:fldCharType="separate"/>
                  </w:r>
                  <w:r w:rsidRPr="00420530">
                    <w:rPr>
                      <w:rFonts w:ascii="Garamond" w:hAnsi="Garamond" w:cs="Arabic Typesetting"/>
                      <w:iCs/>
                      <w:noProof/>
                      <w:szCs w:val="22"/>
                    </w:rPr>
                    <w:t> </w:t>
                  </w:r>
                  <w:r w:rsidRPr="00420530">
                    <w:rPr>
                      <w:rFonts w:ascii="Garamond" w:hAnsi="Garamond" w:cs="Arabic Typesetting"/>
                      <w:iCs/>
                      <w:noProof/>
                      <w:szCs w:val="22"/>
                    </w:rPr>
                    <w:t> </w:t>
                  </w:r>
                  <w:r w:rsidRPr="00420530">
                    <w:rPr>
                      <w:rFonts w:ascii="Garamond" w:hAnsi="Garamond" w:cs="Arabic Typesetting"/>
                      <w:iCs/>
                      <w:noProof/>
                      <w:szCs w:val="22"/>
                    </w:rPr>
                    <w:t> </w:t>
                  </w:r>
                  <w:r w:rsidRPr="00420530">
                    <w:rPr>
                      <w:rFonts w:ascii="Garamond" w:hAnsi="Garamond" w:cs="Arabic Typesetting"/>
                      <w:iCs/>
                      <w:noProof/>
                      <w:szCs w:val="22"/>
                    </w:rPr>
                    <w:t> </w:t>
                  </w:r>
                  <w:r w:rsidRPr="00420530">
                    <w:rPr>
                      <w:rFonts w:ascii="Garamond" w:hAnsi="Garamond" w:cs="Arabic Typesetting"/>
                      <w:iCs/>
                      <w:noProof/>
                      <w:szCs w:val="22"/>
                    </w:rPr>
                    <w:t> </w:t>
                  </w:r>
                  <w:r w:rsidRPr="00420530">
                    <w:rPr>
                      <w:rFonts w:ascii="Garamond" w:hAnsi="Garamond" w:cs="Arabic Typesetting"/>
                      <w:iCs/>
                      <w:szCs w:val="22"/>
                    </w:rPr>
                    <w:fldChar w:fldCharType="end"/>
                  </w:r>
                </w:p>
              </w:tc>
              <w:tc>
                <w:tcPr>
                  <w:tcW w:w="5108" w:type="dxa"/>
                </w:tcPr>
                <w:p w14:paraId="07E47DB6" w14:textId="77777777" w:rsidR="00197804" w:rsidRDefault="00197804" w:rsidP="00674CBC">
                  <w:pPr>
                    <w:pStyle w:val="ListParagraph"/>
                    <w:spacing w:before="80" w:after="40"/>
                    <w:ind w:left="0"/>
                    <w:rPr>
                      <w:szCs w:val="22"/>
                    </w:rPr>
                  </w:pPr>
                  <w:r w:rsidRPr="00364209">
                    <w:rPr>
                      <w:rFonts w:ascii="Garamond" w:hAnsi="Garamond" w:cs="Arabic Typesetting"/>
                      <w:iCs/>
                      <w:szCs w:val="22"/>
                    </w:rPr>
                    <w:fldChar w:fldCharType="begin">
                      <w:ffData>
                        <w:name w:val="Text843"/>
                        <w:enabled/>
                        <w:calcOnExit w:val="0"/>
                        <w:textInput/>
                      </w:ffData>
                    </w:fldChar>
                  </w:r>
                  <w:r w:rsidRPr="00364209">
                    <w:rPr>
                      <w:rFonts w:ascii="Garamond" w:hAnsi="Garamond" w:cs="Arabic Typesetting"/>
                      <w:iCs/>
                      <w:szCs w:val="22"/>
                    </w:rPr>
                    <w:instrText xml:space="preserve"> FORMTEXT </w:instrText>
                  </w:r>
                  <w:r w:rsidRPr="00364209">
                    <w:rPr>
                      <w:rFonts w:ascii="Garamond" w:hAnsi="Garamond" w:cs="Arabic Typesetting"/>
                      <w:iCs/>
                      <w:szCs w:val="22"/>
                    </w:rPr>
                  </w:r>
                  <w:r w:rsidRPr="00364209">
                    <w:rPr>
                      <w:rFonts w:ascii="Garamond" w:hAnsi="Garamond" w:cs="Arabic Typesetting"/>
                      <w:iCs/>
                      <w:szCs w:val="22"/>
                    </w:rPr>
                    <w:fldChar w:fldCharType="separate"/>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szCs w:val="22"/>
                    </w:rPr>
                    <w:fldChar w:fldCharType="end"/>
                  </w:r>
                </w:p>
              </w:tc>
            </w:tr>
            <w:tr w:rsidR="00197804" w14:paraId="061B399B" w14:textId="77777777" w:rsidTr="00300901">
              <w:tc>
                <w:tcPr>
                  <w:tcW w:w="5106" w:type="dxa"/>
                </w:tcPr>
                <w:p w14:paraId="0E3FA808" w14:textId="77777777" w:rsidR="00197804" w:rsidRDefault="00197804" w:rsidP="00674CBC">
                  <w:pPr>
                    <w:pStyle w:val="ListParagraph"/>
                    <w:spacing w:before="80" w:after="40"/>
                    <w:ind w:left="0"/>
                    <w:rPr>
                      <w:szCs w:val="22"/>
                    </w:rPr>
                  </w:pPr>
                  <w:r w:rsidRPr="00261C6F">
                    <w:rPr>
                      <w:rFonts w:ascii="Garamond" w:hAnsi="Garamond" w:cs="Arabic Typesetting"/>
                      <w:iCs/>
                      <w:szCs w:val="22"/>
                    </w:rPr>
                    <w:fldChar w:fldCharType="begin">
                      <w:ffData>
                        <w:name w:val="Text843"/>
                        <w:enabled/>
                        <w:calcOnExit w:val="0"/>
                        <w:textInput/>
                      </w:ffData>
                    </w:fldChar>
                  </w:r>
                  <w:r w:rsidRPr="00261C6F">
                    <w:rPr>
                      <w:rFonts w:ascii="Garamond" w:hAnsi="Garamond" w:cs="Arabic Typesetting"/>
                      <w:iCs/>
                      <w:szCs w:val="22"/>
                    </w:rPr>
                    <w:instrText xml:space="preserve"> FORMTEXT </w:instrText>
                  </w:r>
                  <w:r w:rsidRPr="00261C6F">
                    <w:rPr>
                      <w:rFonts w:ascii="Garamond" w:hAnsi="Garamond" w:cs="Arabic Typesetting"/>
                      <w:iCs/>
                      <w:szCs w:val="22"/>
                    </w:rPr>
                  </w:r>
                  <w:r w:rsidRPr="00261C6F">
                    <w:rPr>
                      <w:rFonts w:ascii="Garamond" w:hAnsi="Garamond" w:cs="Arabic Typesetting"/>
                      <w:iCs/>
                      <w:szCs w:val="22"/>
                    </w:rPr>
                    <w:fldChar w:fldCharType="separate"/>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szCs w:val="22"/>
                    </w:rPr>
                    <w:fldChar w:fldCharType="end"/>
                  </w:r>
                </w:p>
              </w:tc>
              <w:tc>
                <w:tcPr>
                  <w:tcW w:w="5108" w:type="dxa"/>
                </w:tcPr>
                <w:p w14:paraId="3B1DED09" w14:textId="77777777" w:rsidR="00197804" w:rsidRDefault="00197804" w:rsidP="00674CBC">
                  <w:pPr>
                    <w:pStyle w:val="ListParagraph"/>
                    <w:spacing w:before="80" w:after="40"/>
                    <w:ind w:left="0"/>
                    <w:rPr>
                      <w:szCs w:val="22"/>
                    </w:rPr>
                  </w:pPr>
                  <w:r w:rsidRPr="00364209">
                    <w:rPr>
                      <w:rFonts w:ascii="Garamond" w:hAnsi="Garamond" w:cs="Arabic Typesetting"/>
                      <w:iCs/>
                      <w:szCs w:val="22"/>
                    </w:rPr>
                    <w:fldChar w:fldCharType="begin">
                      <w:ffData>
                        <w:name w:val="Text843"/>
                        <w:enabled/>
                        <w:calcOnExit w:val="0"/>
                        <w:textInput/>
                      </w:ffData>
                    </w:fldChar>
                  </w:r>
                  <w:r w:rsidRPr="00364209">
                    <w:rPr>
                      <w:rFonts w:ascii="Garamond" w:hAnsi="Garamond" w:cs="Arabic Typesetting"/>
                      <w:iCs/>
                      <w:szCs w:val="22"/>
                    </w:rPr>
                    <w:instrText xml:space="preserve"> FORMTEXT </w:instrText>
                  </w:r>
                  <w:r w:rsidRPr="00364209">
                    <w:rPr>
                      <w:rFonts w:ascii="Garamond" w:hAnsi="Garamond" w:cs="Arabic Typesetting"/>
                      <w:iCs/>
                      <w:szCs w:val="22"/>
                    </w:rPr>
                  </w:r>
                  <w:r w:rsidRPr="00364209">
                    <w:rPr>
                      <w:rFonts w:ascii="Garamond" w:hAnsi="Garamond" w:cs="Arabic Typesetting"/>
                      <w:iCs/>
                      <w:szCs w:val="22"/>
                    </w:rPr>
                    <w:fldChar w:fldCharType="separate"/>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szCs w:val="22"/>
                    </w:rPr>
                    <w:fldChar w:fldCharType="end"/>
                  </w:r>
                </w:p>
              </w:tc>
            </w:tr>
            <w:tr w:rsidR="00197804" w14:paraId="249E3611" w14:textId="77777777" w:rsidTr="00300901">
              <w:tc>
                <w:tcPr>
                  <w:tcW w:w="5106" w:type="dxa"/>
                </w:tcPr>
                <w:p w14:paraId="5D7D9FC9" w14:textId="77777777" w:rsidR="00197804" w:rsidRDefault="00197804" w:rsidP="00674CBC">
                  <w:pPr>
                    <w:pStyle w:val="ListParagraph"/>
                    <w:spacing w:before="80" w:after="40"/>
                    <w:ind w:left="0"/>
                    <w:rPr>
                      <w:szCs w:val="22"/>
                    </w:rPr>
                  </w:pPr>
                  <w:r w:rsidRPr="00261C6F">
                    <w:rPr>
                      <w:rFonts w:ascii="Garamond" w:hAnsi="Garamond" w:cs="Arabic Typesetting"/>
                      <w:iCs/>
                      <w:szCs w:val="22"/>
                    </w:rPr>
                    <w:fldChar w:fldCharType="begin">
                      <w:ffData>
                        <w:name w:val="Text843"/>
                        <w:enabled/>
                        <w:calcOnExit w:val="0"/>
                        <w:textInput/>
                      </w:ffData>
                    </w:fldChar>
                  </w:r>
                  <w:r w:rsidRPr="00261C6F">
                    <w:rPr>
                      <w:rFonts w:ascii="Garamond" w:hAnsi="Garamond" w:cs="Arabic Typesetting"/>
                      <w:iCs/>
                      <w:szCs w:val="22"/>
                    </w:rPr>
                    <w:instrText xml:space="preserve"> FORMTEXT </w:instrText>
                  </w:r>
                  <w:r w:rsidRPr="00261C6F">
                    <w:rPr>
                      <w:rFonts w:ascii="Garamond" w:hAnsi="Garamond" w:cs="Arabic Typesetting"/>
                      <w:iCs/>
                      <w:szCs w:val="22"/>
                    </w:rPr>
                  </w:r>
                  <w:r w:rsidRPr="00261C6F">
                    <w:rPr>
                      <w:rFonts w:ascii="Garamond" w:hAnsi="Garamond" w:cs="Arabic Typesetting"/>
                      <w:iCs/>
                      <w:szCs w:val="22"/>
                    </w:rPr>
                    <w:fldChar w:fldCharType="separate"/>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szCs w:val="22"/>
                    </w:rPr>
                    <w:fldChar w:fldCharType="end"/>
                  </w:r>
                </w:p>
              </w:tc>
              <w:tc>
                <w:tcPr>
                  <w:tcW w:w="5108" w:type="dxa"/>
                </w:tcPr>
                <w:p w14:paraId="3767CFDE" w14:textId="77777777" w:rsidR="00197804" w:rsidRDefault="00197804" w:rsidP="00674CBC">
                  <w:pPr>
                    <w:pStyle w:val="ListParagraph"/>
                    <w:spacing w:before="80" w:after="40"/>
                    <w:ind w:left="0"/>
                    <w:rPr>
                      <w:szCs w:val="22"/>
                    </w:rPr>
                  </w:pPr>
                  <w:r w:rsidRPr="00364209">
                    <w:rPr>
                      <w:rFonts w:ascii="Garamond" w:hAnsi="Garamond" w:cs="Arabic Typesetting"/>
                      <w:iCs/>
                      <w:szCs w:val="22"/>
                    </w:rPr>
                    <w:fldChar w:fldCharType="begin">
                      <w:ffData>
                        <w:name w:val="Text843"/>
                        <w:enabled/>
                        <w:calcOnExit w:val="0"/>
                        <w:textInput/>
                      </w:ffData>
                    </w:fldChar>
                  </w:r>
                  <w:r w:rsidRPr="00364209">
                    <w:rPr>
                      <w:rFonts w:ascii="Garamond" w:hAnsi="Garamond" w:cs="Arabic Typesetting"/>
                      <w:iCs/>
                      <w:szCs w:val="22"/>
                    </w:rPr>
                    <w:instrText xml:space="preserve"> FORMTEXT </w:instrText>
                  </w:r>
                  <w:r w:rsidRPr="00364209">
                    <w:rPr>
                      <w:rFonts w:ascii="Garamond" w:hAnsi="Garamond" w:cs="Arabic Typesetting"/>
                      <w:iCs/>
                      <w:szCs w:val="22"/>
                    </w:rPr>
                  </w:r>
                  <w:r w:rsidRPr="00364209">
                    <w:rPr>
                      <w:rFonts w:ascii="Garamond" w:hAnsi="Garamond" w:cs="Arabic Typesetting"/>
                      <w:iCs/>
                      <w:szCs w:val="22"/>
                    </w:rPr>
                    <w:fldChar w:fldCharType="separate"/>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szCs w:val="22"/>
                    </w:rPr>
                    <w:fldChar w:fldCharType="end"/>
                  </w:r>
                </w:p>
              </w:tc>
            </w:tr>
            <w:tr w:rsidR="00197804" w14:paraId="0BDAD0D5" w14:textId="77777777" w:rsidTr="00300901">
              <w:tc>
                <w:tcPr>
                  <w:tcW w:w="5106" w:type="dxa"/>
                </w:tcPr>
                <w:p w14:paraId="648CE96A" w14:textId="77777777" w:rsidR="00197804" w:rsidRDefault="00197804" w:rsidP="00674CBC">
                  <w:pPr>
                    <w:pStyle w:val="ListParagraph"/>
                    <w:spacing w:before="80" w:after="40"/>
                    <w:ind w:left="0"/>
                    <w:rPr>
                      <w:szCs w:val="22"/>
                    </w:rPr>
                  </w:pPr>
                  <w:r w:rsidRPr="00261C6F">
                    <w:rPr>
                      <w:rFonts w:ascii="Garamond" w:hAnsi="Garamond" w:cs="Arabic Typesetting"/>
                      <w:iCs/>
                      <w:szCs w:val="22"/>
                    </w:rPr>
                    <w:fldChar w:fldCharType="begin">
                      <w:ffData>
                        <w:name w:val="Text843"/>
                        <w:enabled/>
                        <w:calcOnExit w:val="0"/>
                        <w:textInput/>
                      </w:ffData>
                    </w:fldChar>
                  </w:r>
                  <w:r w:rsidRPr="00261C6F">
                    <w:rPr>
                      <w:rFonts w:ascii="Garamond" w:hAnsi="Garamond" w:cs="Arabic Typesetting"/>
                      <w:iCs/>
                      <w:szCs w:val="22"/>
                    </w:rPr>
                    <w:instrText xml:space="preserve"> FORMTEXT </w:instrText>
                  </w:r>
                  <w:r w:rsidRPr="00261C6F">
                    <w:rPr>
                      <w:rFonts w:ascii="Garamond" w:hAnsi="Garamond" w:cs="Arabic Typesetting"/>
                      <w:iCs/>
                      <w:szCs w:val="22"/>
                    </w:rPr>
                  </w:r>
                  <w:r w:rsidRPr="00261C6F">
                    <w:rPr>
                      <w:rFonts w:ascii="Garamond" w:hAnsi="Garamond" w:cs="Arabic Typesetting"/>
                      <w:iCs/>
                      <w:szCs w:val="22"/>
                    </w:rPr>
                    <w:fldChar w:fldCharType="separate"/>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noProof/>
                      <w:szCs w:val="22"/>
                    </w:rPr>
                    <w:t> </w:t>
                  </w:r>
                  <w:r w:rsidRPr="00261C6F">
                    <w:rPr>
                      <w:rFonts w:ascii="Garamond" w:hAnsi="Garamond" w:cs="Arabic Typesetting"/>
                      <w:iCs/>
                      <w:szCs w:val="22"/>
                    </w:rPr>
                    <w:fldChar w:fldCharType="end"/>
                  </w:r>
                </w:p>
              </w:tc>
              <w:tc>
                <w:tcPr>
                  <w:tcW w:w="5108" w:type="dxa"/>
                </w:tcPr>
                <w:p w14:paraId="0CE36D0A" w14:textId="77777777" w:rsidR="00197804" w:rsidRDefault="00197804" w:rsidP="00674CBC">
                  <w:pPr>
                    <w:pStyle w:val="ListParagraph"/>
                    <w:spacing w:before="80" w:after="40"/>
                    <w:ind w:left="0"/>
                    <w:rPr>
                      <w:szCs w:val="22"/>
                    </w:rPr>
                  </w:pPr>
                  <w:r w:rsidRPr="00364209">
                    <w:rPr>
                      <w:rFonts w:ascii="Garamond" w:hAnsi="Garamond" w:cs="Arabic Typesetting"/>
                      <w:iCs/>
                      <w:szCs w:val="22"/>
                    </w:rPr>
                    <w:fldChar w:fldCharType="begin">
                      <w:ffData>
                        <w:name w:val="Text843"/>
                        <w:enabled/>
                        <w:calcOnExit w:val="0"/>
                        <w:textInput/>
                      </w:ffData>
                    </w:fldChar>
                  </w:r>
                  <w:r w:rsidRPr="00364209">
                    <w:rPr>
                      <w:rFonts w:ascii="Garamond" w:hAnsi="Garamond" w:cs="Arabic Typesetting"/>
                      <w:iCs/>
                      <w:szCs w:val="22"/>
                    </w:rPr>
                    <w:instrText xml:space="preserve"> FORMTEXT </w:instrText>
                  </w:r>
                  <w:r w:rsidRPr="00364209">
                    <w:rPr>
                      <w:rFonts w:ascii="Garamond" w:hAnsi="Garamond" w:cs="Arabic Typesetting"/>
                      <w:iCs/>
                      <w:szCs w:val="22"/>
                    </w:rPr>
                  </w:r>
                  <w:r w:rsidRPr="00364209">
                    <w:rPr>
                      <w:rFonts w:ascii="Garamond" w:hAnsi="Garamond" w:cs="Arabic Typesetting"/>
                      <w:iCs/>
                      <w:szCs w:val="22"/>
                    </w:rPr>
                    <w:fldChar w:fldCharType="separate"/>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noProof/>
                      <w:szCs w:val="22"/>
                    </w:rPr>
                    <w:t> </w:t>
                  </w:r>
                  <w:r w:rsidRPr="00364209">
                    <w:rPr>
                      <w:rFonts w:ascii="Garamond" w:hAnsi="Garamond" w:cs="Arabic Typesetting"/>
                      <w:iCs/>
                      <w:szCs w:val="22"/>
                    </w:rPr>
                    <w:fldChar w:fldCharType="end"/>
                  </w:r>
                </w:p>
              </w:tc>
            </w:tr>
          </w:tbl>
          <w:p w14:paraId="01CD4C7A" w14:textId="77777777" w:rsidR="00197804" w:rsidRPr="009F043C" w:rsidRDefault="00197804" w:rsidP="00674CBC">
            <w:pPr>
              <w:spacing w:after="40"/>
              <w:rPr>
                <w:b/>
                <w:bCs/>
                <w:sz w:val="24"/>
                <w:szCs w:val="28"/>
              </w:rPr>
            </w:pPr>
          </w:p>
        </w:tc>
      </w:tr>
      <w:tr w:rsidR="00BD46A6" w:rsidRPr="00983DE2" w14:paraId="392A5088" w14:textId="77777777" w:rsidTr="79937374">
        <w:trPr>
          <w:trHeight w:val="300"/>
          <w:jc w:val="center"/>
        </w:trPr>
        <w:tc>
          <w:tcPr>
            <w:tcW w:w="10800" w:type="dxa"/>
            <w:gridSpan w:val="2"/>
            <w:tcBorders>
              <w:top w:val="single" w:sz="4" w:space="0" w:color="auto"/>
              <w:bottom w:val="single" w:sz="4" w:space="0" w:color="auto"/>
            </w:tcBorders>
          </w:tcPr>
          <w:p w14:paraId="15323516" w14:textId="753BD8EF" w:rsidR="00BD46A6" w:rsidRPr="00B442FF" w:rsidRDefault="00BD46A6" w:rsidP="000B758D">
            <w:pPr>
              <w:pStyle w:val="indent-2"/>
              <w:numPr>
                <w:ilvl w:val="0"/>
                <w:numId w:val="45"/>
              </w:numPr>
              <w:spacing w:before="0" w:beforeAutospacing="0" w:after="120" w:afterAutospacing="0"/>
              <w:rPr>
                <w:rFonts w:ascii="Arial Narrow" w:hAnsi="Arial Narrow"/>
                <w:b/>
                <w:bCs/>
              </w:rPr>
            </w:pPr>
            <w:r w:rsidRPr="00B442FF">
              <w:rPr>
                <w:rFonts w:ascii="Arial Narrow" w:hAnsi="Arial Narrow"/>
                <w:b/>
                <w:bCs/>
              </w:rPr>
              <w:lastRenderedPageBreak/>
              <w:t xml:space="preserve">TRANSPORTE        </w:t>
            </w:r>
          </w:p>
          <w:p w14:paraId="3379F4E6" w14:textId="02F862C1" w:rsidR="00BD46A6" w:rsidRPr="001D7328" w:rsidRDefault="00BD46A6" w:rsidP="00BC24D1">
            <w:pPr>
              <w:pStyle w:val="indent-2"/>
              <w:spacing w:before="0" w:beforeAutospacing="0" w:after="120" w:afterAutospacing="0"/>
              <w:rPr>
                <w:rFonts w:ascii="Arial Narrow" w:hAnsi="Arial Narrow"/>
                <w:b/>
                <w:bCs/>
                <w:sz w:val="22"/>
                <w:szCs w:val="22"/>
                <w:lang w:val="es-EC"/>
              </w:rPr>
            </w:pPr>
            <w:r w:rsidRPr="001D7328">
              <w:rPr>
                <w:rFonts w:ascii="Arial Narrow" w:hAnsi="Arial Narrow"/>
                <w:i/>
                <w:iCs/>
                <w:sz w:val="22"/>
                <w:szCs w:val="22"/>
                <w:lang w:val="es-EC"/>
              </w:rPr>
              <w:t xml:space="preserve">Las operaciones orgánicas responsables del transporte de productos orgánicos deben mantener registros suficientes. Las operaciones que contraten servicios de transporte con empresas deberán llevar registros de las actividades realizadas en su nombre. Los registros deben documentar la prevención de la mezcla y la contaminación de productos orgánicos. Los registros de transporte deben estar disponibles en la inspección. </w:t>
            </w:r>
          </w:p>
          <w:p w14:paraId="36925C67" w14:textId="77777777" w:rsidR="00BD46A6" w:rsidRPr="001D7328" w:rsidRDefault="00BD46A6" w:rsidP="000B758D">
            <w:pPr>
              <w:pStyle w:val="indent-2"/>
              <w:numPr>
                <w:ilvl w:val="0"/>
                <w:numId w:val="41"/>
              </w:numPr>
              <w:spacing w:before="0" w:beforeAutospacing="0" w:after="40" w:afterAutospacing="0"/>
              <w:rPr>
                <w:rFonts w:ascii="Arial Narrow" w:hAnsi="Arial Narrow"/>
                <w:sz w:val="22"/>
                <w:szCs w:val="22"/>
                <w:lang w:val="es-EC"/>
              </w:rPr>
            </w:pPr>
            <w:r w:rsidRPr="001D7328">
              <w:rPr>
                <w:rFonts w:ascii="Arial Narrow" w:hAnsi="Arial Narrow"/>
                <w:sz w:val="22"/>
                <w:szCs w:val="22"/>
                <w:lang w:val="es-EC"/>
              </w:rPr>
              <w:t>Describa el movimiento físico de los productos e ingredientes agrícolas orgánicos hacia y desde su operación.</w:t>
            </w:r>
          </w:p>
          <w:tbl>
            <w:tblPr>
              <w:tblStyle w:val="TableGrid"/>
              <w:tblW w:w="0" w:type="auto"/>
              <w:tblInd w:w="360" w:type="dxa"/>
              <w:tblLook w:val="04A0" w:firstRow="1" w:lastRow="0" w:firstColumn="1" w:lastColumn="0" w:noHBand="0" w:noVBand="1"/>
            </w:tblPr>
            <w:tblGrid>
              <w:gridCol w:w="3430"/>
              <w:gridCol w:w="1223"/>
              <w:gridCol w:w="5561"/>
            </w:tblGrid>
            <w:tr w:rsidR="00ED6997" w:rsidRPr="00983DE2" w14:paraId="5539E2A2" w14:textId="77777777" w:rsidTr="00ED6997">
              <w:tc>
                <w:tcPr>
                  <w:tcW w:w="3430" w:type="dxa"/>
                </w:tcPr>
                <w:p w14:paraId="3F82C995" w14:textId="3DE2CFBE" w:rsidR="00ED6997" w:rsidRDefault="00ED6997" w:rsidP="000B758D">
                  <w:pPr>
                    <w:pStyle w:val="indent-2"/>
                    <w:spacing w:before="0" w:beforeAutospacing="0" w:after="40" w:afterAutospacing="0"/>
                    <w:rPr>
                      <w:rFonts w:ascii="Arial Narrow" w:hAnsi="Arial Narrow"/>
                      <w:sz w:val="22"/>
                      <w:szCs w:val="22"/>
                    </w:rPr>
                  </w:pPr>
                  <w:r>
                    <w:rPr>
                      <w:rFonts w:ascii="Arial Narrow" w:hAnsi="Arial Narrow"/>
                      <w:b/>
                      <w:bCs/>
                      <w:sz w:val="22"/>
                      <w:szCs w:val="22"/>
                    </w:rPr>
                    <w:t>Producto(s) orgánico(s) transportado(s)</w:t>
                  </w:r>
                </w:p>
              </w:tc>
              <w:tc>
                <w:tcPr>
                  <w:tcW w:w="1223" w:type="dxa"/>
                </w:tcPr>
                <w:p w14:paraId="177C2B67" w14:textId="525A51C9" w:rsidR="00ED6997" w:rsidRDefault="00ED6997" w:rsidP="000B758D">
                  <w:pPr>
                    <w:pStyle w:val="indent-2"/>
                    <w:spacing w:before="0" w:beforeAutospacing="0" w:after="40" w:afterAutospacing="0"/>
                    <w:rPr>
                      <w:rFonts w:ascii="Arial Narrow" w:hAnsi="Arial Narrow"/>
                      <w:sz w:val="22"/>
                      <w:szCs w:val="22"/>
                    </w:rPr>
                  </w:pPr>
                  <w:r>
                    <w:rPr>
                      <w:rFonts w:ascii="Arial Narrow" w:hAnsi="Arial Narrow"/>
                      <w:b/>
                      <w:bCs/>
                      <w:sz w:val="22"/>
                      <w:szCs w:val="22"/>
                    </w:rPr>
                    <w:t>¿Entrante o saliente?</w:t>
                  </w:r>
                </w:p>
              </w:tc>
              <w:tc>
                <w:tcPr>
                  <w:tcW w:w="5561" w:type="dxa"/>
                </w:tcPr>
                <w:p w14:paraId="3CBE4F83" w14:textId="77777777" w:rsidR="00ED6997" w:rsidRPr="001D7328" w:rsidRDefault="00ED6997" w:rsidP="000B758D">
                  <w:pPr>
                    <w:pStyle w:val="indent-2"/>
                    <w:spacing w:before="0" w:beforeAutospacing="0" w:after="0" w:afterAutospacing="0"/>
                    <w:rPr>
                      <w:rFonts w:ascii="Arial Narrow" w:hAnsi="Arial Narrow"/>
                      <w:b/>
                      <w:bCs/>
                      <w:sz w:val="22"/>
                      <w:szCs w:val="22"/>
                      <w:lang w:val="es-EC"/>
                    </w:rPr>
                  </w:pPr>
                  <w:r w:rsidRPr="001D7328">
                    <w:rPr>
                      <w:rFonts w:ascii="Arial Narrow" w:hAnsi="Arial Narrow"/>
                      <w:b/>
                      <w:bCs/>
                      <w:sz w:val="22"/>
                      <w:szCs w:val="22"/>
                      <w:lang w:val="es-EC"/>
                    </w:rPr>
                    <w:t xml:space="preserve">Método(s) de transporte </w:t>
                  </w:r>
                </w:p>
                <w:p w14:paraId="1199D2D5" w14:textId="6BFD212A" w:rsidR="00ED6997" w:rsidRPr="001D7328" w:rsidRDefault="00ED6997" w:rsidP="000B758D">
                  <w:pPr>
                    <w:pStyle w:val="indent-2"/>
                    <w:spacing w:before="0" w:beforeAutospacing="0" w:after="40" w:afterAutospacing="0"/>
                    <w:rPr>
                      <w:rFonts w:ascii="Arial Narrow" w:hAnsi="Arial Narrow"/>
                      <w:sz w:val="22"/>
                      <w:szCs w:val="22"/>
                      <w:lang w:val="es-EC"/>
                    </w:rPr>
                  </w:pPr>
                  <w:r w:rsidRPr="001D7328">
                    <w:rPr>
                      <w:rFonts w:ascii="Arial Narrow" w:hAnsi="Arial Narrow"/>
                      <w:sz w:val="22"/>
                      <w:szCs w:val="22"/>
                      <w:lang w:val="es-EC"/>
                    </w:rPr>
                    <w:t>(Incluir todos los pasos en el movimiento de productos entre operaciones certificadas)</w:t>
                  </w:r>
                </w:p>
              </w:tc>
            </w:tr>
            <w:tr w:rsidR="008D7D0C" w14:paraId="6C05B2DD" w14:textId="77777777" w:rsidTr="00ED6997">
              <w:tc>
                <w:tcPr>
                  <w:tcW w:w="3430" w:type="dxa"/>
                </w:tcPr>
                <w:p w14:paraId="28B855F7" w14:textId="22D275FC"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223" w:type="dxa"/>
                </w:tcPr>
                <w:p w14:paraId="42C6BAE6" w14:textId="7A0B826E"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5CFCDF0C" w14:textId="396BEB1E"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r w:rsidR="008D7D0C" w14:paraId="6539E6D3" w14:textId="77777777" w:rsidTr="00ED6997">
              <w:tc>
                <w:tcPr>
                  <w:tcW w:w="3430" w:type="dxa"/>
                </w:tcPr>
                <w:p w14:paraId="31ABAA84" w14:textId="7F0513E5"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223" w:type="dxa"/>
                </w:tcPr>
                <w:p w14:paraId="21B968E4" w14:textId="2697BB2F"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60F9AB9F" w14:textId="7C27A35B"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r w:rsidR="008D7D0C" w14:paraId="65FFA171" w14:textId="77777777" w:rsidTr="00ED6997">
              <w:tc>
                <w:tcPr>
                  <w:tcW w:w="3430" w:type="dxa"/>
                </w:tcPr>
                <w:p w14:paraId="7959145A" w14:textId="00D92B3F"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223" w:type="dxa"/>
                </w:tcPr>
                <w:p w14:paraId="696EA985" w14:textId="25F4D26B"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556A31A6" w14:textId="17B2C283"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r w:rsidR="008D7D0C" w14:paraId="3AF8D16C" w14:textId="77777777" w:rsidTr="00ED6997">
              <w:tc>
                <w:tcPr>
                  <w:tcW w:w="3430" w:type="dxa"/>
                </w:tcPr>
                <w:p w14:paraId="1AE15AB9" w14:textId="265CD319"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223" w:type="dxa"/>
                </w:tcPr>
                <w:p w14:paraId="5262298C" w14:textId="3C390C44"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1AE0BE7F" w14:textId="3FDCD728"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r w:rsidR="008D7D0C" w14:paraId="7B9DA21F" w14:textId="77777777" w:rsidTr="00ED6997">
              <w:tc>
                <w:tcPr>
                  <w:tcW w:w="3430" w:type="dxa"/>
                </w:tcPr>
                <w:p w14:paraId="1910D1CB" w14:textId="521B3D4D"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223" w:type="dxa"/>
                </w:tcPr>
                <w:p w14:paraId="354D2121" w14:textId="73986BC9"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6AFCB44B" w14:textId="163702E2" w:rsidR="008D7D0C" w:rsidRDefault="008D7D0C" w:rsidP="000B758D">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bl>
          <w:p w14:paraId="0C5BAB71" w14:textId="77777777" w:rsidR="001351AE" w:rsidRDefault="001351AE" w:rsidP="000B758D">
            <w:pPr>
              <w:pStyle w:val="indent-2"/>
              <w:spacing w:before="0" w:beforeAutospacing="0" w:after="40" w:afterAutospacing="0"/>
              <w:ind w:left="360"/>
              <w:rPr>
                <w:rFonts w:ascii="Arial Narrow" w:hAnsi="Arial Narrow"/>
                <w:sz w:val="22"/>
                <w:szCs w:val="22"/>
              </w:rPr>
            </w:pPr>
          </w:p>
          <w:p w14:paraId="2A7AD72A" w14:textId="283539CB" w:rsidR="008D7D0C" w:rsidRPr="001D7328" w:rsidRDefault="008D7D0C" w:rsidP="000B758D">
            <w:pPr>
              <w:pStyle w:val="ListParagraph"/>
              <w:numPr>
                <w:ilvl w:val="0"/>
                <w:numId w:val="41"/>
              </w:numPr>
              <w:rPr>
                <w:bCs/>
                <w:lang w:val="es-EC"/>
              </w:rPr>
            </w:pPr>
            <w:r w:rsidRPr="001D7328">
              <w:rPr>
                <w:bCs/>
                <w:lang w:val="es-EC"/>
              </w:rPr>
              <w:t xml:space="preserve">¿Quién se encarga de organizar el transporte de salida de los productos </w:t>
            </w:r>
            <w:r w:rsidR="00BD34E3">
              <w:rPr>
                <w:bCs/>
                <w:lang w:val="es-EC"/>
              </w:rPr>
              <w:t>orgánicos</w:t>
            </w:r>
            <w:r w:rsidRPr="001D7328">
              <w:rPr>
                <w:bCs/>
                <w:lang w:val="es-EC"/>
              </w:rPr>
              <w:t xml:space="preserve">? </w:t>
            </w:r>
            <w:r w:rsidRPr="00420530">
              <w:rPr>
                <w:rFonts w:ascii="Garamond" w:hAnsi="Garamond" w:cs="Arabic Typesetting"/>
                <w:iCs/>
                <w:szCs w:val="22"/>
              </w:rPr>
              <w:fldChar w:fldCharType="begin">
                <w:ffData>
                  <w:name w:val="Text843"/>
                  <w:enabled/>
                  <w:calcOnExit w:val="0"/>
                  <w:textInput/>
                </w:ffData>
              </w:fldChar>
            </w:r>
            <w:r w:rsidRPr="001D7328">
              <w:rPr>
                <w:rFonts w:ascii="Garamond" w:hAnsi="Garamond" w:cs="Arabic Typesetting"/>
                <w:iCs/>
                <w:szCs w:val="22"/>
                <w:lang w:val="es-EC"/>
              </w:rPr>
              <w:instrText xml:space="preserve"> FORMTEXT </w:instrText>
            </w:r>
            <w:r w:rsidRPr="00420530">
              <w:rPr>
                <w:rFonts w:ascii="Garamond" w:hAnsi="Garamond" w:cs="Arabic Typesetting"/>
                <w:iCs/>
                <w:szCs w:val="22"/>
              </w:rPr>
            </w:r>
            <w:r w:rsidRPr="00420530">
              <w:rPr>
                <w:rFonts w:ascii="Garamond" w:hAnsi="Garamond" w:cs="Arabic Typesetting"/>
                <w:iCs/>
                <w:szCs w:val="22"/>
              </w:rPr>
              <w:fldChar w:fldCharType="separate"/>
            </w:r>
            <w:r w:rsidRPr="001D7328">
              <w:rPr>
                <w:rFonts w:ascii="Garamond" w:hAnsi="Garamond" w:cs="Arabic Typesetting"/>
                <w:iCs/>
                <w:noProof/>
                <w:szCs w:val="22"/>
                <w:lang w:val="es-EC"/>
              </w:rPr>
              <w:t>     </w:t>
            </w:r>
            <w:r w:rsidRPr="00420530">
              <w:rPr>
                <w:rFonts w:ascii="Garamond" w:hAnsi="Garamond" w:cs="Arabic Typesetting"/>
                <w:iCs/>
                <w:szCs w:val="22"/>
              </w:rPr>
              <w:fldChar w:fldCharType="end"/>
            </w:r>
          </w:p>
          <w:p w14:paraId="1CEBF7CA" w14:textId="77777777" w:rsidR="008D7D0C" w:rsidRPr="001D7328" w:rsidRDefault="008D7D0C" w:rsidP="000B758D">
            <w:pPr>
              <w:pStyle w:val="indent-2"/>
              <w:spacing w:before="0" w:beforeAutospacing="0" w:after="40" w:afterAutospacing="0"/>
              <w:rPr>
                <w:rFonts w:ascii="Arial Narrow" w:hAnsi="Arial Narrow"/>
                <w:sz w:val="22"/>
                <w:szCs w:val="22"/>
                <w:lang w:val="es-EC"/>
              </w:rPr>
            </w:pPr>
          </w:p>
          <w:p w14:paraId="77228CDB" w14:textId="77777777" w:rsidR="008D7D0C" w:rsidRPr="001D7328" w:rsidRDefault="008D7D0C" w:rsidP="000B758D">
            <w:pPr>
              <w:pStyle w:val="ListParagraph"/>
              <w:numPr>
                <w:ilvl w:val="0"/>
                <w:numId w:val="41"/>
              </w:numPr>
              <w:spacing w:before="80" w:after="40"/>
              <w:contextualSpacing w:val="0"/>
              <w:rPr>
                <w:i/>
                <w:iCs/>
                <w:szCs w:val="22"/>
                <w:lang w:val="es-EC"/>
              </w:rPr>
            </w:pPr>
            <w:r w:rsidRPr="001D7328">
              <w:rPr>
                <w:szCs w:val="22"/>
                <w:lang w:val="es-EC"/>
              </w:rPr>
              <w:t xml:space="preserve">¿Contrata a empresas </w:t>
            </w:r>
            <w:r w:rsidRPr="001D7328">
              <w:rPr>
                <w:lang w:val="es-EC"/>
              </w:rPr>
              <w:t xml:space="preserve">de transporte de terceros para transportar, cargar/descargar o manejar de otro modo sus ingredientes o productos orgánicos?  </w:t>
            </w:r>
          </w:p>
          <w:p w14:paraId="0382A7B2" w14:textId="77777777" w:rsidR="008D7D0C" w:rsidRPr="00983DE2" w:rsidRDefault="008D7D0C" w:rsidP="6B02B4DE">
            <w:pPr>
              <w:pStyle w:val="ListParagraph"/>
              <w:spacing w:before="80" w:after="40"/>
              <w:ind w:left="360"/>
              <w:rPr>
                <w:lang w:val="es-EC"/>
              </w:rPr>
            </w:pPr>
            <w:r w:rsidRPr="00392526">
              <w:rPr>
                <w:szCs w:val="22"/>
              </w:rPr>
              <w:fldChar w:fldCharType="begin">
                <w:ffData>
                  <w:name w:val="Check155"/>
                  <w:enabled/>
                  <w:calcOnExit w:val="0"/>
                  <w:checkBox>
                    <w:sizeAuto/>
                    <w:default w:val="0"/>
                  </w:checkBox>
                </w:ffData>
              </w:fldChar>
            </w:r>
            <w:r w:rsidRPr="6B02B4DE">
              <w:rPr>
                <w:lang w:val="es-EC"/>
              </w:rPr>
              <w:instrText xml:space="preserve"> FORMCHECKBOX </w:instrText>
            </w:r>
            <w:r w:rsidRPr="00392526">
              <w:rPr>
                <w:szCs w:val="22"/>
              </w:rPr>
            </w:r>
            <w:r w:rsidRPr="00392526">
              <w:rPr>
                <w:szCs w:val="22"/>
              </w:rPr>
              <w:fldChar w:fldCharType="separate"/>
            </w:r>
            <w:r w:rsidRPr="00392526">
              <w:rPr>
                <w:szCs w:val="22"/>
              </w:rPr>
              <w:fldChar w:fldCharType="end"/>
            </w:r>
            <w:r w:rsidRPr="00983DE2">
              <w:rPr>
                <w:lang w:val="es-EC"/>
              </w:rPr>
              <w:t xml:space="preserve"> Sí. </w:t>
            </w:r>
            <w:r w:rsidRPr="00983DE2">
              <w:rPr>
                <w:b/>
                <w:bCs/>
                <w:lang w:val="es-EC"/>
              </w:rPr>
              <w:t>Enumere todas las empresas de transporte de terceros en la Sección I: Proveedores de servicios externos en OSP01</w:t>
            </w:r>
            <w:r w:rsidRPr="00983DE2">
              <w:rPr>
                <w:lang w:val="es-EC"/>
              </w:rPr>
              <w:t xml:space="preserve">.    </w:t>
            </w:r>
          </w:p>
          <w:p w14:paraId="46680E23" w14:textId="77777777" w:rsidR="008D7D0C" w:rsidRPr="001D7328" w:rsidRDefault="008D7D0C" w:rsidP="000B758D">
            <w:pPr>
              <w:pStyle w:val="ListParagraph"/>
              <w:spacing w:before="80" w:after="120"/>
              <w:ind w:left="360"/>
              <w:contextualSpacing w:val="0"/>
              <w:rPr>
                <w:i/>
                <w:iCs/>
                <w:szCs w:val="22"/>
                <w:lang w:val="es-EC"/>
              </w:rPr>
            </w:pPr>
            <w:r w:rsidRPr="00392526">
              <w:rPr>
                <w:szCs w:val="22"/>
              </w:rPr>
              <w:fldChar w:fldCharType="begin">
                <w:ffData>
                  <w:name w:val="Check156"/>
                  <w:enabled/>
                  <w:calcOnExit w:val="0"/>
                  <w:checkBox>
                    <w:sizeAuto/>
                    <w:default w:val="0"/>
                  </w:checkBox>
                </w:ffData>
              </w:fldChar>
            </w:r>
            <w:r w:rsidRPr="001D7328">
              <w:rPr>
                <w:szCs w:val="22"/>
                <w:lang w:val="es-EC"/>
              </w:rPr>
              <w:instrText xml:space="preserve"> FORMCHECKBOX </w:instrText>
            </w:r>
            <w:r w:rsidRPr="00392526">
              <w:rPr>
                <w:szCs w:val="22"/>
              </w:rPr>
            </w:r>
            <w:r w:rsidRPr="00392526">
              <w:rPr>
                <w:szCs w:val="22"/>
              </w:rPr>
              <w:fldChar w:fldCharType="separate"/>
            </w:r>
            <w:r w:rsidRPr="00392526">
              <w:rPr>
                <w:szCs w:val="22"/>
              </w:rPr>
              <w:fldChar w:fldCharType="end"/>
            </w:r>
            <w:r w:rsidRPr="001D7328">
              <w:rPr>
                <w:szCs w:val="22"/>
                <w:lang w:val="es-EC"/>
              </w:rPr>
              <w:t xml:space="preserve"> No. </w:t>
            </w:r>
            <w:r w:rsidRPr="001D7328">
              <w:rPr>
                <w:i/>
                <w:iCs/>
                <w:szCs w:val="22"/>
                <w:lang w:val="es-EC"/>
              </w:rPr>
              <w:t xml:space="preserve">Pase a la pregunta 4. </w:t>
            </w:r>
          </w:p>
          <w:p w14:paraId="5DB807AE" w14:textId="77777777" w:rsidR="003D0697" w:rsidRPr="001D7328" w:rsidRDefault="003D0697" w:rsidP="003D0697">
            <w:pPr>
              <w:pStyle w:val="ListParagraph"/>
              <w:spacing w:before="80" w:after="120"/>
              <w:ind w:left="360"/>
              <w:contextualSpacing w:val="0"/>
              <w:rPr>
                <w:szCs w:val="22"/>
                <w:lang w:val="es-EC"/>
              </w:rPr>
            </w:pPr>
          </w:p>
          <w:p w14:paraId="6DCC7C94" w14:textId="77777777" w:rsidR="003D0697" w:rsidRPr="001D7328" w:rsidRDefault="003D0697" w:rsidP="003D0697">
            <w:pPr>
              <w:pStyle w:val="ListParagraph"/>
              <w:spacing w:before="80" w:after="120"/>
              <w:ind w:left="360"/>
              <w:contextualSpacing w:val="0"/>
              <w:rPr>
                <w:szCs w:val="22"/>
                <w:lang w:val="es-EC"/>
              </w:rPr>
            </w:pPr>
          </w:p>
          <w:p w14:paraId="26C071E0" w14:textId="780B8A7B" w:rsidR="008D7D0C" w:rsidRDefault="008D7D0C" w:rsidP="000B758D">
            <w:pPr>
              <w:pStyle w:val="ListParagraph"/>
              <w:numPr>
                <w:ilvl w:val="0"/>
                <w:numId w:val="41"/>
              </w:numPr>
              <w:spacing w:before="80" w:after="120"/>
              <w:contextualSpacing w:val="0"/>
              <w:rPr>
                <w:szCs w:val="22"/>
              </w:rPr>
            </w:pPr>
            <w:r w:rsidRPr="001D7328">
              <w:rPr>
                <w:szCs w:val="22"/>
                <w:lang w:val="es-EC"/>
              </w:rPr>
              <w:t xml:space="preserve">¿Cómo se asegura de que los productos orgánicos no se mezclen con productos no orgánicos durante el transporte (entrante y saliente)? </w:t>
            </w:r>
            <w:r w:rsidRPr="00442227">
              <w:rPr>
                <w:szCs w:val="22"/>
              </w:rPr>
              <w:t xml:space="preserve">Marque todo lo que corresponda. </w:t>
            </w:r>
          </w:p>
          <w:p w14:paraId="3FDD53F3" w14:textId="1CF6EE26" w:rsidR="008D7D0C" w:rsidRPr="001D7328" w:rsidRDefault="008D7D0C" w:rsidP="000B758D">
            <w:pPr>
              <w:pStyle w:val="ListParagraph"/>
              <w:ind w:left="360"/>
              <w:contextualSpacing w:val="0"/>
              <w:rPr>
                <w:szCs w:val="22"/>
                <w:lang w:val="es-EC"/>
              </w:rPr>
            </w:pP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w:t>
            </w:r>
            <w:r w:rsidRPr="001D7328">
              <w:rPr>
                <w:i/>
                <w:iCs/>
                <w:szCs w:val="22"/>
                <w:lang w:val="es-EC"/>
              </w:rPr>
              <w:t xml:space="preserve">N/A, todos los ingredientes/productos transportados son únicamente </w:t>
            </w:r>
            <w:r w:rsidR="00BD34E3">
              <w:rPr>
                <w:i/>
                <w:iCs/>
                <w:szCs w:val="22"/>
                <w:lang w:val="es-EC"/>
              </w:rPr>
              <w:t>orgánicos</w:t>
            </w:r>
            <w:r w:rsidR="00BD34E3" w:rsidRPr="001D7328">
              <w:rPr>
                <w:i/>
                <w:iCs/>
                <w:szCs w:val="22"/>
                <w:lang w:val="es-EC"/>
              </w:rPr>
              <w:t xml:space="preserve">   </w:t>
            </w: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Las unidades o vehículos están claramente etiquetados</w:t>
            </w:r>
          </w:p>
          <w:p w14:paraId="28EA663F" w14:textId="3BF9E668" w:rsidR="008D7D0C" w:rsidRPr="001D7328" w:rsidRDefault="008D7D0C" w:rsidP="000B758D">
            <w:pPr>
              <w:pStyle w:val="ListParagraph"/>
              <w:ind w:left="360"/>
              <w:contextualSpacing w:val="0"/>
              <w:rPr>
                <w:szCs w:val="22"/>
                <w:lang w:val="es-EC"/>
              </w:rPr>
            </w:pP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Los ingredientes/productos orgánicos están sellados o envueltos en plástico retráctil</w:t>
            </w:r>
            <w:r w:rsidR="00377234">
              <w:rPr>
                <w:szCs w:val="22"/>
                <w:lang w:val="es-EC"/>
              </w:rPr>
              <w:t>/</w:t>
            </w:r>
            <w:r w:rsidR="007E1EC8">
              <w:rPr>
                <w:szCs w:val="22"/>
                <w:lang w:val="es-EC"/>
              </w:rPr>
              <w:t xml:space="preserve">Plástico </w:t>
            </w:r>
            <w:proofErr w:type="gramStart"/>
            <w:r w:rsidR="007E1EC8">
              <w:rPr>
                <w:szCs w:val="22"/>
                <w:lang w:val="es-EC"/>
              </w:rPr>
              <w:t>film</w:t>
            </w:r>
            <w:proofErr w:type="gramEnd"/>
            <w:r w:rsidRPr="001D7328">
              <w:rPr>
                <w:szCs w:val="22"/>
                <w:lang w:val="es-EC"/>
              </w:rPr>
              <w:t xml:space="preserve">   </w:t>
            </w:r>
          </w:p>
          <w:p w14:paraId="436157FA" w14:textId="77777777" w:rsidR="008D7D0C" w:rsidRPr="00C33FBA" w:rsidRDefault="008D7D0C" w:rsidP="000B758D">
            <w:pPr>
              <w:pStyle w:val="ListParagraph"/>
              <w:ind w:left="360"/>
              <w:contextualSpacing w:val="0"/>
              <w:rPr>
                <w:szCs w:val="22"/>
                <w:lang w:val="es-EC"/>
              </w:rPr>
            </w:pPr>
            <w:r w:rsidRPr="00943387">
              <w:rPr>
                <w:szCs w:val="22"/>
              </w:rPr>
              <w:fldChar w:fldCharType="begin">
                <w:ffData>
                  <w:name w:val="Check155"/>
                  <w:enabled/>
                  <w:calcOnExit w:val="0"/>
                  <w:checkBox>
                    <w:sizeAuto/>
                    <w:default w:val="0"/>
                  </w:checkBox>
                </w:ffData>
              </w:fldChar>
            </w:r>
            <w:r w:rsidRPr="00C33FBA">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C33FBA">
              <w:rPr>
                <w:szCs w:val="22"/>
                <w:lang w:val="es-EC"/>
              </w:rPr>
              <w:t xml:space="preserve"> Los ingredientes/productos orgánicos y no orgánicos se cargan en áreas separadas en el vehículo de transporte    </w:t>
            </w:r>
          </w:p>
          <w:p w14:paraId="0878EA8A" w14:textId="481AF3A2" w:rsidR="008D7D0C" w:rsidRPr="00144722" w:rsidRDefault="008D7D0C" w:rsidP="000B758D">
            <w:pPr>
              <w:pStyle w:val="ListParagraph"/>
              <w:spacing w:after="120"/>
              <w:ind w:left="360"/>
              <w:contextualSpacing w:val="0"/>
              <w:rPr>
                <w:szCs w:val="22"/>
              </w:rPr>
            </w:pPr>
            <w:r w:rsidRPr="003220C5">
              <w:rPr>
                <w:szCs w:val="22"/>
              </w:rPr>
              <w:fldChar w:fldCharType="begin">
                <w:ffData>
                  <w:name w:val="Check155"/>
                  <w:enabled/>
                  <w:calcOnExit w:val="0"/>
                  <w:checkBox>
                    <w:sizeAuto/>
                    <w:default w:val="0"/>
                  </w:checkBox>
                </w:ffData>
              </w:fldChar>
            </w:r>
            <w:r w:rsidRPr="003220C5">
              <w:rPr>
                <w:szCs w:val="22"/>
              </w:rPr>
              <w:instrText xml:space="preserve"> FORMCHECKBOX </w:instrText>
            </w:r>
            <w:r w:rsidRPr="003220C5">
              <w:rPr>
                <w:szCs w:val="22"/>
              </w:rPr>
            </w:r>
            <w:r w:rsidRPr="003220C5">
              <w:rPr>
                <w:szCs w:val="22"/>
              </w:rPr>
              <w:fldChar w:fldCharType="separate"/>
            </w:r>
            <w:r w:rsidRPr="003220C5">
              <w:rPr>
                <w:szCs w:val="22"/>
              </w:rPr>
              <w:fldChar w:fldCharType="end"/>
            </w:r>
            <w:r w:rsidRPr="003220C5">
              <w:rPr>
                <w:szCs w:val="22"/>
              </w:rPr>
              <w:t xml:space="preserve"> Otro. </w:t>
            </w:r>
            <w:r w:rsidR="009D78C7">
              <w:rPr>
                <w:szCs w:val="22"/>
              </w:rPr>
              <w:t>por favor</w:t>
            </w:r>
            <w:r w:rsidR="009D78C7" w:rsidRPr="003220C5">
              <w:rPr>
                <w:szCs w:val="22"/>
              </w:rPr>
              <w:t xml:space="preserve"> </w:t>
            </w:r>
            <w:r w:rsidRPr="003220C5">
              <w:rPr>
                <w:szCs w:val="22"/>
              </w:rPr>
              <w:t xml:space="preserve">describir: </w:t>
            </w:r>
            <w:r w:rsidRPr="003220C5">
              <w:rPr>
                <w:rFonts w:cs="Arabic Typesetting"/>
                <w:iCs/>
                <w:szCs w:val="22"/>
              </w:rPr>
              <w:fldChar w:fldCharType="begin">
                <w:ffData>
                  <w:name w:val="Text843"/>
                  <w:enabled/>
                  <w:calcOnExit w:val="0"/>
                  <w:textInput/>
                </w:ffData>
              </w:fldChar>
            </w:r>
            <w:r w:rsidRPr="003220C5">
              <w:rPr>
                <w:rFonts w:cs="Arabic Typesetting"/>
                <w:iCs/>
                <w:szCs w:val="22"/>
              </w:rPr>
              <w:instrText xml:space="preserve"> FORMTEXT </w:instrText>
            </w:r>
            <w:r w:rsidRPr="003220C5">
              <w:rPr>
                <w:rFonts w:cs="Arabic Typesetting"/>
                <w:iCs/>
                <w:szCs w:val="22"/>
              </w:rPr>
            </w:r>
            <w:r w:rsidRPr="003220C5">
              <w:rPr>
                <w:rFonts w:cs="Arabic Typesetting"/>
                <w:iCs/>
                <w:szCs w:val="22"/>
              </w:rPr>
              <w:fldChar w:fldCharType="separate"/>
            </w:r>
            <w:r w:rsidRPr="009D4872">
              <w:rPr>
                <w:rFonts w:cs="Arabic Typesetting"/>
                <w:iCs/>
                <w:noProof/>
              </w:rPr>
              <w:t>     </w:t>
            </w:r>
            <w:r w:rsidRPr="003220C5">
              <w:rPr>
                <w:rFonts w:cs="Arabic Typesetting"/>
                <w:iCs/>
                <w:szCs w:val="22"/>
              </w:rPr>
              <w:fldChar w:fldCharType="end"/>
            </w:r>
          </w:p>
          <w:p w14:paraId="1F04B9DE" w14:textId="77777777" w:rsidR="00844BCF" w:rsidRDefault="00844BCF" w:rsidP="00844BCF">
            <w:pPr>
              <w:pStyle w:val="ListParagraph"/>
              <w:spacing w:before="80" w:after="40"/>
              <w:ind w:left="360"/>
              <w:contextualSpacing w:val="0"/>
              <w:rPr>
                <w:szCs w:val="22"/>
              </w:rPr>
            </w:pPr>
          </w:p>
          <w:p w14:paraId="21CA6602" w14:textId="457E72BE" w:rsidR="008D7D0C" w:rsidRPr="00702BAF" w:rsidRDefault="008D7D0C" w:rsidP="000B758D">
            <w:pPr>
              <w:pStyle w:val="ListParagraph"/>
              <w:numPr>
                <w:ilvl w:val="0"/>
                <w:numId w:val="41"/>
              </w:numPr>
              <w:spacing w:before="80" w:after="40"/>
              <w:contextualSpacing w:val="0"/>
              <w:rPr>
                <w:szCs w:val="22"/>
              </w:rPr>
            </w:pPr>
            <w:r w:rsidRPr="00C33FBA">
              <w:rPr>
                <w:szCs w:val="22"/>
                <w:lang w:val="es-EC"/>
              </w:rPr>
              <w:t xml:space="preserve">¿Cómo se asegura de que los productos orgánicos no se contaminen con sustancias prohibidas durante el transporte (por ejemplo, evite el contacto con residuos de desinfectante, gases)? </w:t>
            </w:r>
            <w:r>
              <w:rPr>
                <w:szCs w:val="22"/>
              </w:rPr>
              <w:t>Marque todo lo que corresponda.</w:t>
            </w:r>
          </w:p>
          <w:p w14:paraId="6CB82534" w14:textId="77777777" w:rsidR="008D7D0C" w:rsidRPr="001D7328" w:rsidRDefault="008D7D0C" w:rsidP="000B758D">
            <w:pPr>
              <w:pStyle w:val="ListParagraph"/>
              <w:spacing w:before="80" w:after="40"/>
              <w:ind w:left="360"/>
              <w:rPr>
                <w:szCs w:val="22"/>
                <w:lang w:val="es-EC"/>
              </w:rPr>
            </w:pP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Declaración jurada de camiones limpios   </w:t>
            </w: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Limpieza y desinfección de registros     </w:t>
            </w: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Documentación de proveedor certificado</w:t>
            </w:r>
          </w:p>
          <w:p w14:paraId="6F782ADB" w14:textId="4D0160CC" w:rsidR="008D7D0C" w:rsidRPr="009D78C7" w:rsidRDefault="008D7D0C" w:rsidP="000B758D">
            <w:pPr>
              <w:pStyle w:val="ListParagraph"/>
              <w:spacing w:before="80" w:after="40"/>
              <w:ind w:left="360"/>
              <w:rPr>
                <w:b/>
                <w:bCs/>
                <w:szCs w:val="22"/>
                <w:lang w:val="es-EC"/>
              </w:rPr>
            </w:pPr>
            <w:r w:rsidRPr="00943387">
              <w:rPr>
                <w:szCs w:val="22"/>
              </w:rPr>
              <w:fldChar w:fldCharType="begin">
                <w:ffData>
                  <w:name w:val="Check155"/>
                  <w:enabled/>
                  <w:calcOnExit w:val="0"/>
                  <w:checkBox>
                    <w:sizeAuto/>
                    <w:default w:val="0"/>
                  </w:checkBox>
                </w:ffData>
              </w:fldChar>
            </w:r>
            <w:r w:rsidRPr="001D7328">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1D7328">
              <w:rPr>
                <w:szCs w:val="22"/>
                <w:lang w:val="es-EC"/>
              </w:rPr>
              <w:t xml:space="preserve"> Procedimientos de limpieza de unidades/vehículos. </w:t>
            </w:r>
            <w:r w:rsidR="009D78C7" w:rsidRPr="009D78C7">
              <w:rPr>
                <w:szCs w:val="22"/>
                <w:lang w:val="es-EC"/>
              </w:rPr>
              <w:t xml:space="preserve">Por favor </w:t>
            </w:r>
            <w:r w:rsidRPr="009D78C7">
              <w:rPr>
                <w:szCs w:val="22"/>
                <w:lang w:val="es-EC"/>
              </w:rPr>
              <w:t xml:space="preserve">adjuntar o describir: </w:t>
            </w:r>
            <w:r w:rsidRPr="003220C5">
              <w:rPr>
                <w:rFonts w:cs="Arabic Typesetting"/>
                <w:iCs/>
                <w:szCs w:val="22"/>
              </w:rPr>
              <w:fldChar w:fldCharType="begin">
                <w:ffData>
                  <w:name w:val="Text843"/>
                  <w:enabled/>
                  <w:calcOnExit w:val="0"/>
                  <w:textInput/>
                </w:ffData>
              </w:fldChar>
            </w:r>
            <w:r w:rsidRPr="009D78C7">
              <w:rPr>
                <w:rFonts w:cs="Arabic Typesetting"/>
                <w:iCs/>
                <w:szCs w:val="22"/>
                <w:lang w:val="es-EC"/>
              </w:rPr>
              <w:instrText xml:space="preserve"> FORMTEXT </w:instrText>
            </w:r>
            <w:r w:rsidRPr="003220C5">
              <w:rPr>
                <w:rFonts w:cs="Arabic Typesetting"/>
                <w:iCs/>
                <w:szCs w:val="22"/>
              </w:rPr>
            </w:r>
            <w:r w:rsidRPr="003220C5">
              <w:rPr>
                <w:rFonts w:cs="Arabic Typesetting"/>
                <w:iCs/>
                <w:szCs w:val="22"/>
              </w:rPr>
              <w:fldChar w:fldCharType="separate"/>
            </w:r>
            <w:r w:rsidRPr="009D78C7">
              <w:rPr>
                <w:rFonts w:cs="Arabic Typesetting"/>
                <w:iCs/>
                <w:noProof/>
                <w:lang w:val="es-EC"/>
              </w:rPr>
              <w:t>     </w:t>
            </w:r>
            <w:r w:rsidRPr="003220C5">
              <w:rPr>
                <w:rFonts w:cs="Arabic Typesetting"/>
                <w:iCs/>
                <w:szCs w:val="22"/>
              </w:rPr>
              <w:fldChar w:fldCharType="end"/>
            </w:r>
            <w:r w:rsidRPr="009D78C7">
              <w:rPr>
                <w:rFonts w:cs="Arabic Typesetting"/>
                <w:iCs/>
                <w:szCs w:val="22"/>
                <w:lang w:val="es-EC"/>
              </w:rPr>
              <w:t xml:space="preserve">      </w:t>
            </w:r>
            <w:r w:rsidRPr="00943387">
              <w:rPr>
                <w:szCs w:val="22"/>
              </w:rPr>
              <w:fldChar w:fldCharType="begin">
                <w:ffData>
                  <w:name w:val="Check155"/>
                  <w:enabled/>
                  <w:calcOnExit w:val="0"/>
                  <w:checkBox>
                    <w:sizeAuto/>
                    <w:default w:val="0"/>
                  </w:checkBox>
                </w:ffData>
              </w:fldChar>
            </w:r>
            <w:r w:rsidRPr="009D78C7">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9D78C7">
              <w:rPr>
                <w:szCs w:val="22"/>
                <w:lang w:val="es-EC"/>
              </w:rPr>
              <w:t xml:space="preserve"> </w:t>
            </w:r>
            <w:r w:rsidRPr="009D78C7">
              <w:rPr>
                <w:b/>
                <w:bCs/>
                <w:szCs w:val="22"/>
                <w:lang w:val="es-EC"/>
              </w:rPr>
              <w:t>Adjunto</w:t>
            </w:r>
          </w:p>
          <w:p w14:paraId="70111435" w14:textId="48EB4EDF" w:rsidR="008D7D0C" w:rsidRPr="009D78C7" w:rsidRDefault="008D7D0C" w:rsidP="000B758D">
            <w:pPr>
              <w:pStyle w:val="ListParagraph"/>
              <w:spacing w:before="80" w:after="40"/>
              <w:ind w:left="360"/>
              <w:rPr>
                <w:b/>
                <w:bCs/>
                <w:szCs w:val="22"/>
                <w:lang w:val="es-EC"/>
              </w:rPr>
            </w:pPr>
            <w:r w:rsidRPr="00943387">
              <w:rPr>
                <w:szCs w:val="22"/>
              </w:rPr>
              <w:fldChar w:fldCharType="begin">
                <w:ffData>
                  <w:name w:val="Check155"/>
                  <w:enabled/>
                  <w:calcOnExit w:val="0"/>
                  <w:checkBox>
                    <w:sizeAuto/>
                    <w:default w:val="0"/>
                  </w:checkBox>
                </w:ffData>
              </w:fldChar>
            </w:r>
            <w:r w:rsidRPr="009D78C7">
              <w:rPr>
                <w:szCs w:val="22"/>
                <w:lang w:val="es-EC"/>
              </w:rPr>
              <w:instrText xml:space="preserve"> FORMCHECKBOX </w:instrText>
            </w:r>
            <w:r w:rsidRPr="00943387">
              <w:rPr>
                <w:szCs w:val="22"/>
              </w:rPr>
            </w:r>
            <w:r w:rsidRPr="00943387">
              <w:rPr>
                <w:szCs w:val="22"/>
              </w:rPr>
              <w:fldChar w:fldCharType="separate"/>
            </w:r>
            <w:r w:rsidRPr="00943387">
              <w:rPr>
                <w:szCs w:val="22"/>
              </w:rPr>
              <w:fldChar w:fldCharType="end"/>
            </w:r>
            <w:r w:rsidRPr="009D78C7">
              <w:rPr>
                <w:szCs w:val="22"/>
                <w:lang w:val="es-EC"/>
              </w:rPr>
              <w:t xml:space="preserve"> Otro. </w:t>
            </w:r>
            <w:r w:rsidR="009D78C7" w:rsidRPr="009D78C7">
              <w:rPr>
                <w:szCs w:val="22"/>
                <w:lang w:val="es-EC"/>
              </w:rPr>
              <w:t xml:space="preserve">por favor </w:t>
            </w:r>
            <w:r w:rsidRPr="009D78C7">
              <w:rPr>
                <w:szCs w:val="22"/>
                <w:lang w:val="es-EC"/>
              </w:rPr>
              <w:t xml:space="preserve">describir: </w:t>
            </w:r>
            <w:r w:rsidRPr="003220C5">
              <w:rPr>
                <w:rFonts w:cs="Arabic Typesetting"/>
                <w:iCs/>
                <w:szCs w:val="22"/>
              </w:rPr>
              <w:fldChar w:fldCharType="begin">
                <w:ffData>
                  <w:name w:val="Text843"/>
                  <w:enabled/>
                  <w:calcOnExit w:val="0"/>
                  <w:textInput/>
                </w:ffData>
              </w:fldChar>
            </w:r>
            <w:r w:rsidRPr="009D78C7">
              <w:rPr>
                <w:rFonts w:cs="Arabic Typesetting"/>
                <w:iCs/>
                <w:szCs w:val="22"/>
                <w:lang w:val="es-EC"/>
              </w:rPr>
              <w:instrText xml:space="preserve"> FORMTEXT </w:instrText>
            </w:r>
            <w:r w:rsidRPr="003220C5">
              <w:rPr>
                <w:rFonts w:cs="Arabic Typesetting"/>
                <w:iCs/>
                <w:szCs w:val="22"/>
              </w:rPr>
            </w:r>
            <w:r w:rsidRPr="003220C5">
              <w:rPr>
                <w:rFonts w:cs="Arabic Typesetting"/>
                <w:iCs/>
                <w:szCs w:val="22"/>
              </w:rPr>
              <w:fldChar w:fldCharType="separate"/>
            </w:r>
            <w:r w:rsidRPr="009D78C7">
              <w:rPr>
                <w:rFonts w:cs="Arabic Typesetting"/>
                <w:iCs/>
                <w:noProof/>
                <w:lang w:val="es-EC"/>
              </w:rPr>
              <w:t>     </w:t>
            </w:r>
            <w:r w:rsidRPr="003220C5">
              <w:rPr>
                <w:rFonts w:cs="Arabic Typesetting"/>
                <w:iCs/>
                <w:szCs w:val="22"/>
              </w:rPr>
              <w:fldChar w:fldCharType="end"/>
            </w:r>
          </w:p>
          <w:p w14:paraId="70599EB4" w14:textId="1F48BF06" w:rsidR="008D7D0C" w:rsidRPr="009D78C7" w:rsidRDefault="008D7D0C" w:rsidP="000B758D">
            <w:pPr>
              <w:pStyle w:val="indent-2"/>
              <w:spacing w:before="0" w:beforeAutospacing="0" w:after="40" w:afterAutospacing="0"/>
              <w:rPr>
                <w:rFonts w:ascii="Arial Narrow" w:hAnsi="Arial Narrow"/>
                <w:sz w:val="22"/>
                <w:szCs w:val="22"/>
                <w:lang w:val="es-EC"/>
              </w:rPr>
            </w:pPr>
          </w:p>
        </w:tc>
      </w:tr>
      <w:tr w:rsidR="00BD46A6" w:rsidRPr="00983DE2" w14:paraId="44C9B335" w14:textId="77777777" w:rsidTr="79937374">
        <w:trPr>
          <w:trHeight w:val="300"/>
          <w:jc w:val="center"/>
        </w:trPr>
        <w:tc>
          <w:tcPr>
            <w:tcW w:w="10800" w:type="dxa"/>
            <w:gridSpan w:val="2"/>
            <w:tcBorders>
              <w:top w:val="single" w:sz="4" w:space="0" w:color="auto"/>
              <w:bottom w:val="single" w:sz="4" w:space="0" w:color="auto"/>
            </w:tcBorders>
          </w:tcPr>
          <w:p w14:paraId="5A744EBD" w14:textId="03ACB768" w:rsidR="00BD46A6" w:rsidRPr="00AC60A8" w:rsidRDefault="00BD46A6" w:rsidP="00E16907">
            <w:pPr>
              <w:pStyle w:val="indent-2"/>
              <w:keepNext/>
              <w:numPr>
                <w:ilvl w:val="0"/>
                <w:numId w:val="45"/>
              </w:numPr>
              <w:spacing w:before="0" w:beforeAutospacing="0" w:after="40" w:afterAutospacing="0"/>
              <w:rPr>
                <w:rFonts w:ascii="Arial Narrow" w:hAnsi="Arial Narrow"/>
                <w:b/>
                <w:bCs/>
              </w:rPr>
            </w:pPr>
            <w:r w:rsidRPr="00AC60A8">
              <w:rPr>
                <w:rFonts w:ascii="Arial Narrow" w:hAnsi="Arial Narrow"/>
                <w:b/>
                <w:bCs/>
              </w:rPr>
              <w:lastRenderedPageBreak/>
              <w:t>MONITOR</w:t>
            </w:r>
            <w:r w:rsidR="006455A8">
              <w:rPr>
                <w:rFonts w:ascii="Arial Narrow" w:hAnsi="Arial Narrow"/>
                <w:b/>
                <w:bCs/>
              </w:rPr>
              <w:t>EO</w:t>
            </w:r>
          </w:p>
          <w:p w14:paraId="4E4583C2" w14:textId="2CCC9BA4" w:rsidR="00BD46A6" w:rsidRPr="001D7328" w:rsidRDefault="00BD46A6" w:rsidP="00BD46A6">
            <w:pPr>
              <w:pStyle w:val="indent-2"/>
              <w:keepNext/>
              <w:numPr>
                <w:ilvl w:val="0"/>
                <w:numId w:val="43"/>
              </w:numPr>
              <w:spacing w:before="0" w:beforeAutospacing="0" w:after="0" w:afterAutospacing="0"/>
              <w:rPr>
                <w:rFonts w:ascii="Arial Narrow" w:hAnsi="Arial Narrow"/>
                <w:sz w:val="22"/>
                <w:szCs w:val="22"/>
                <w:lang w:val="es-EC"/>
              </w:rPr>
            </w:pPr>
            <w:r w:rsidRPr="001D7328">
              <w:rPr>
                <w:rFonts w:ascii="Arial Narrow" w:hAnsi="Arial Narrow"/>
                <w:sz w:val="22"/>
                <w:szCs w:val="22"/>
                <w:lang w:val="es-EC"/>
              </w:rPr>
              <w:t xml:space="preserve">¿Cómo supervisa las prácticas de integridad orgánica descritas en esta sección para garantizar que sean eficaces para prevenir la mezcla de productos agrícolas orgánicos y no orgánicos y prevenir la contaminación por sustancias prohibidas? </w:t>
            </w:r>
            <w:r w:rsidRPr="00943387">
              <w:rPr>
                <w:rFonts w:ascii="Garamond" w:hAnsi="Garamond" w:cs="Arabic Typesetting"/>
                <w:bCs/>
                <w:iCs/>
                <w:sz w:val="22"/>
                <w:szCs w:val="22"/>
              </w:rPr>
              <w:fldChar w:fldCharType="begin">
                <w:ffData>
                  <w:name w:val="Text843"/>
                  <w:enabled/>
                  <w:calcOnExit w:val="0"/>
                  <w:textInput/>
                </w:ffData>
              </w:fldChar>
            </w:r>
            <w:r w:rsidRPr="001D7328">
              <w:rPr>
                <w:rFonts w:ascii="Garamond" w:hAnsi="Garamond" w:cs="Arabic Typesetting"/>
                <w:bCs/>
                <w:iCs/>
                <w:sz w:val="22"/>
                <w:szCs w:val="22"/>
                <w:lang w:val="es-EC"/>
              </w:rPr>
              <w:instrText xml:space="preserve"> FORMTEXT </w:instrText>
            </w:r>
            <w:r w:rsidRPr="00943387">
              <w:rPr>
                <w:rFonts w:ascii="Garamond" w:hAnsi="Garamond" w:cs="Arabic Typesetting"/>
                <w:bCs/>
                <w:iCs/>
                <w:sz w:val="22"/>
                <w:szCs w:val="22"/>
              </w:rPr>
            </w:r>
            <w:r w:rsidRPr="00943387">
              <w:rPr>
                <w:rFonts w:ascii="Garamond" w:hAnsi="Garamond" w:cs="Arabic Typesetting"/>
                <w:bCs/>
                <w:iCs/>
                <w:sz w:val="22"/>
                <w:szCs w:val="22"/>
              </w:rPr>
              <w:fldChar w:fldCharType="separate"/>
            </w:r>
            <w:r w:rsidRPr="001D7328">
              <w:rPr>
                <w:rFonts w:ascii="Garamond" w:hAnsi="Garamond" w:cs="Arabic Typesetting"/>
                <w:bCs/>
                <w:iCs/>
                <w:noProof/>
                <w:sz w:val="22"/>
                <w:szCs w:val="22"/>
                <w:lang w:val="es-EC"/>
              </w:rPr>
              <w:t>     </w:t>
            </w:r>
            <w:r w:rsidRPr="00943387">
              <w:rPr>
                <w:rFonts w:ascii="Garamond" w:hAnsi="Garamond" w:cs="Arabic Typesetting"/>
                <w:bCs/>
                <w:iCs/>
                <w:sz w:val="22"/>
                <w:szCs w:val="22"/>
              </w:rPr>
              <w:fldChar w:fldCharType="end"/>
            </w:r>
          </w:p>
          <w:p w14:paraId="5BDC76E0" w14:textId="77777777" w:rsidR="00BD46A6" w:rsidRPr="001D7328" w:rsidRDefault="00BD46A6" w:rsidP="00BD46A6">
            <w:pPr>
              <w:pStyle w:val="ListParagraph"/>
              <w:rPr>
                <w:szCs w:val="22"/>
                <w:lang w:val="es-EC"/>
              </w:rPr>
            </w:pPr>
          </w:p>
          <w:p w14:paraId="08B3FFED" w14:textId="77777777" w:rsidR="00BD46A6" w:rsidRPr="001D7328" w:rsidRDefault="00BD46A6" w:rsidP="00BD46A6">
            <w:pPr>
              <w:pStyle w:val="indent-2"/>
              <w:keepNext/>
              <w:numPr>
                <w:ilvl w:val="1"/>
                <w:numId w:val="43"/>
              </w:numPr>
              <w:spacing w:before="0" w:beforeAutospacing="0" w:after="0" w:afterAutospacing="0"/>
              <w:rPr>
                <w:rFonts w:ascii="Arial Narrow" w:hAnsi="Arial Narrow"/>
                <w:sz w:val="22"/>
                <w:szCs w:val="22"/>
                <w:lang w:val="es-EC"/>
              </w:rPr>
            </w:pPr>
            <w:r w:rsidRPr="001D7328">
              <w:rPr>
                <w:rFonts w:ascii="Arial Narrow" w:hAnsi="Arial Narrow"/>
                <w:sz w:val="22"/>
                <w:szCs w:val="22"/>
                <w:lang w:val="es-EC"/>
              </w:rPr>
              <w:t xml:space="preserve">¿Con qué frecuencia se realiza el monitoreo? </w:t>
            </w:r>
          </w:p>
          <w:p w14:paraId="439C5B99" w14:textId="77777777" w:rsidR="00BD46A6" w:rsidRPr="001D7328" w:rsidRDefault="00BD46A6" w:rsidP="00BD46A6">
            <w:pPr>
              <w:pStyle w:val="indent-2"/>
              <w:keepNext/>
              <w:spacing w:before="0" w:beforeAutospacing="0" w:after="0" w:afterAutospacing="0"/>
              <w:ind w:left="1080"/>
              <w:rPr>
                <w:rFonts w:ascii="Arial Narrow" w:hAnsi="Arial Narrow" w:cs="Arial"/>
                <w:sz w:val="22"/>
                <w:szCs w:val="22"/>
                <w:lang w:val="es-EC"/>
              </w:rPr>
            </w:pPr>
            <w:r w:rsidRPr="00300901">
              <w:rPr>
                <w:rFonts w:ascii="Arial Narrow" w:hAnsi="Arial Narrow"/>
                <w:sz w:val="22"/>
                <w:szCs w:val="22"/>
              </w:rPr>
              <w:fldChar w:fldCharType="begin">
                <w:ffData>
                  <w:name w:val="Check86"/>
                  <w:enabled/>
                  <w:calcOnExit w:val="0"/>
                  <w:checkBox>
                    <w:sizeAuto/>
                    <w:default w:val="0"/>
                  </w:checkBox>
                </w:ffData>
              </w:fldChar>
            </w:r>
            <w:r w:rsidRPr="001D7328">
              <w:rPr>
                <w:rFonts w:ascii="Arial Narrow" w:hAnsi="Arial Narrow"/>
                <w:sz w:val="22"/>
                <w:szCs w:val="22"/>
                <w:lang w:val="es-EC"/>
              </w:rPr>
              <w:instrText xml:space="preserve"> FORMCHECKBOX </w:instrText>
            </w:r>
            <w:r w:rsidRPr="00300901">
              <w:rPr>
                <w:rFonts w:ascii="Arial Narrow" w:hAnsi="Arial Narrow"/>
                <w:sz w:val="22"/>
                <w:szCs w:val="22"/>
              </w:rPr>
            </w:r>
            <w:r w:rsidRPr="00300901">
              <w:rPr>
                <w:rFonts w:ascii="Arial Narrow" w:hAnsi="Arial Narrow"/>
                <w:sz w:val="22"/>
                <w:szCs w:val="22"/>
              </w:rPr>
              <w:fldChar w:fldCharType="separate"/>
            </w:r>
            <w:r w:rsidRPr="00300901">
              <w:rPr>
                <w:rFonts w:ascii="Arial Narrow" w:hAnsi="Arial Narrow"/>
                <w:sz w:val="22"/>
                <w:szCs w:val="22"/>
              </w:rPr>
              <w:fldChar w:fldCharType="end"/>
            </w:r>
            <w:r w:rsidRPr="001D7328">
              <w:rPr>
                <w:rFonts w:ascii="Arial Narrow" w:hAnsi="Arial Narrow"/>
                <w:sz w:val="22"/>
                <w:szCs w:val="22"/>
                <w:lang w:val="es-EC"/>
              </w:rPr>
              <w:t xml:space="preserve"> Semanal </w:t>
            </w:r>
            <w:r w:rsidRPr="00300901">
              <w:rPr>
                <w:rFonts w:ascii="Arial Narrow" w:hAnsi="Arial Narrow"/>
                <w:sz w:val="22"/>
                <w:szCs w:val="22"/>
              </w:rPr>
              <w:fldChar w:fldCharType="begin">
                <w:ffData>
                  <w:name w:val="Check86"/>
                  <w:enabled/>
                  <w:calcOnExit w:val="0"/>
                  <w:checkBox>
                    <w:sizeAuto/>
                    <w:default w:val="0"/>
                  </w:checkBox>
                </w:ffData>
              </w:fldChar>
            </w:r>
            <w:r w:rsidRPr="001D7328">
              <w:rPr>
                <w:rFonts w:ascii="Arial Narrow" w:hAnsi="Arial Narrow"/>
                <w:sz w:val="22"/>
                <w:szCs w:val="22"/>
                <w:lang w:val="es-EC"/>
              </w:rPr>
              <w:instrText xml:space="preserve"> FORMCHECKBOX </w:instrText>
            </w:r>
            <w:r w:rsidRPr="00300901">
              <w:rPr>
                <w:rFonts w:ascii="Arial Narrow" w:hAnsi="Arial Narrow"/>
                <w:sz w:val="22"/>
                <w:szCs w:val="22"/>
              </w:rPr>
            </w:r>
            <w:r w:rsidRPr="00300901">
              <w:rPr>
                <w:rFonts w:ascii="Arial Narrow" w:hAnsi="Arial Narrow"/>
                <w:sz w:val="22"/>
                <w:szCs w:val="22"/>
              </w:rPr>
              <w:fldChar w:fldCharType="separate"/>
            </w:r>
            <w:r w:rsidRPr="00300901">
              <w:rPr>
                <w:rFonts w:ascii="Arial Narrow" w:hAnsi="Arial Narrow"/>
                <w:sz w:val="22"/>
                <w:szCs w:val="22"/>
              </w:rPr>
              <w:fldChar w:fldCharType="end"/>
            </w:r>
            <w:r w:rsidRPr="001D7328">
              <w:rPr>
                <w:rFonts w:ascii="Arial Narrow" w:hAnsi="Arial Narrow"/>
                <w:sz w:val="22"/>
                <w:szCs w:val="22"/>
                <w:lang w:val="es-EC"/>
              </w:rPr>
              <w:t xml:space="preserve"> Mensual </w:t>
            </w:r>
            <w:r w:rsidRPr="00300901">
              <w:rPr>
                <w:rFonts w:ascii="Arial Narrow" w:hAnsi="Arial Narrow"/>
                <w:sz w:val="22"/>
                <w:szCs w:val="22"/>
              </w:rPr>
              <w:fldChar w:fldCharType="begin">
                <w:ffData>
                  <w:name w:val="Check86"/>
                  <w:enabled/>
                  <w:calcOnExit w:val="0"/>
                  <w:checkBox>
                    <w:sizeAuto/>
                    <w:default w:val="0"/>
                  </w:checkBox>
                </w:ffData>
              </w:fldChar>
            </w:r>
            <w:r w:rsidRPr="001D7328">
              <w:rPr>
                <w:rFonts w:ascii="Arial Narrow" w:hAnsi="Arial Narrow"/>
                <w:sz w:val="22"/>
                <w:szCs w:val="22"/>
                <w:lang w:val="es-EC"/>
              </w:rPr>
              <w:instrText xml:space="preserve"> FORMCHECKBOX </w:instrText>
            </w:r>
            <w:r w:rsidRPr="00300901">
              <w:rPr>
                <w:rFonts w:ascii="Arial Narrow" w:hAnsi="Arial Narrow"/>
                <w:sz w:val="22"/>
                <w:szCs w:val="22"/>
              </w:rPr>
            </w:r>
            <w:r w:rsidRPr="00300901">
              <w:rPr>
                <w:rFonts w:ascii="Arial Narrow" w:hAnsi="Arial Narrow"/>
                <w:sz w:val="22"/>
                <w:szCs w:val="22"/>
              </w:rPr>
              <w:fldChar w:fldCharType="separate"/>
            </w:r>
            <w:r w:rsidRPr="00300901">
              <w:rPr>
                <w:rFonts w:ascii="Arial Narrow" w:hAnsi="Arial Narrow"/>
                <w:sz w:val="22"/>
                <w:szCs w:val="22"/>
              </w:rPr>
              <w:fldChar w:fldCharType="end"/>
            </w:r>
            <w:r w:rsidRPr="001D7328">
              <w:rPr>
                <w:rFonts w:ascii="Arial Narrow" w:hAnsi="Arial Narrow"/>
                <w:sz w:val="22"/>
                <w:szCs w:val="22"/>
                <w:lang w:val="es-EC"/>
              </w:rPr>
              <w:t xml:space="preserve"> Anualmente </w:t>
            </w:r>
            <w:r w:rsidRPr="00300901">
              <w:rPr>
                <w:rFonts w:ascii="Arial Narrow" w:hAnsi="Arial Narrow"/>
                <w:sz w:val="22"/>
                <w:szCs w:val="22"/>
              </w:rPr>
              <w:fldChar w:fldCharType="begin">
                <w:ffData>
                  <w:name w:val="Check86"/>
                  <w:enabled/>
                  <w:calcOnExit w:val="0"/>
                  <w:checkBox>
                    <w:sizeAuto/>
                    <w:default w:val="0"/>
                  </w:checkBox>
                </w:ffData>
              </w:fldChar>
            </w:r>
            <w:r w:rsidRPr="001D7328">
              <w:rPr>
                <w:rFonts w:ascii="Arial Narrow" w:hAnsi="Arial Narrow"/>
                <w:sz w:val="22"/>
                <w:szCs w:val="22"/>
                <w:lang w:val="es-EC"/>
              </w:rPr>
              <w:instrText xml:space="preserve"> FORMCHECKBOX </w:instrText>
            </w:r>
            <w:r w:rsidRPr="00300901">
              <w:rPr>
                <w:rFonts w:ascii="Arial Narrow" w:hAnsi="Arial Narrow"/>
                <w:sz w:val="22"/>
                <w:szCs w:val="22"/>
              </w:rPr>
            </w:r>
            <w:r w:rsidRPr="00300901">
              <w:rPr>
                <w:rFonts w:ascii="Arial Narrow" w:hAnsi="Arial Narrow"/>
                <w:sz w:val="22"/>
                <w:szCs w:val="22"/>
              </w:rPr>
              <w:fldChar w:fldCharType="separate"/>
            </w:r>
            <w:r w:rsidRPr="00300901">
              <w:rPr>
                <w:rFonts w:ascii="Arial Narrow" w:hAnsi="Arial Narrow"/>
                <w:sz w:val="22"/>
                <w:szCs w:val="22"/>
              </w:rPr>
              <w:fldChar w:fldCharType="end"/>
            </w:r>
            <w:r w:rsidRPr="001D7328">
              <w:rPr>
                <w:rFonts w:ascii="Arial Narrow" w:hAnsi="Arial Narrow"/>
                <w:sz w:val="22"/>
                <w:szCs w:val="22"/>
                <w:lang w:val="es-EC"/>
              </w:rPr>
              <w:t xml:space="preserve"> Según sea necesario  </w:t>
            </w:r>
            <w:r w:rsidRPr="00300901">
              <w:rPr>
                <w:rFonts w:ascii="Arial Narrow" w:hAnsi="Arial Narrow"/>
                <w:sz w:val="22"/>
                <w:szCs w:val="22"/>
              </w:rPr>
              <w:fldChar w:fldCharType="begin">
                <w:ffData>
                  <w:name w:val="Check86"/>
                  <w:enabled/>
                  <w:calcOnExit w:val="0"/>
                  <w:checkBox>
                    <w:sizeAuto/>
                    <w:default w:val="0"/>
                  </w:checkBox>
                </w:ffData>
              </w:fldChar>
            </w:r>
            <w:r w:rsidRPr="001D7328">
              <w:rPr>
                <w:rFonts w:ascii="Arial Narrow" w:hAnsi="Arial Narrow"/>
                <w:sz w:val="22"/>
                <w:szCs w:val="22"/>
                <w:lang w:val="es-EC"/>
              </w:rPr>
              <w:instrText xml:space="preserve"> FORMCHECKBOX </w:instrText>
            </w:r>
            <w:r w:rsidRPr="00300901">
              <w:rPr>
                <w:rFonts w:ascii="Arial Narrow" w:hAnsi="Arial Narrow"/>
                <w:sz w:val="22"/>
                <w:szCs w:val="22"/>
              </w:rPr>
            </w:r>
            <w:r w:rsidRPr="00300901">
              <w:rPr>
                <w:rFonts w:ascii="Arial Narrow" w:hAnsi="Arial Narrow"/>
                <w:sz w:val="22"/>
                <w:szCs w:val="22"/>
              </w:rPr>
              <w:fldChar w:fldCharType="separate"/>
            </w:r>
            <w:r w:rsidRPr="00300901">
              <w:rPr>
                <w:rFonts w:ascii="Arial Narrow" w:hAnsi="Arial Narrow"/>
                <w:sz w:val="22"/>
                <w:szCs w:val="22"/>
              </w:rPr>
              <w:fldChar w:fldCharType="end"/>
            </w:r>
            <w:r w:rsidRPr="001D7328">
              <w:rPr>
                <w:rFonts w:ascii="Arial Narrow" w:hAnsi="Arial Narrow"/>
                <w:sz w:val="22"/>
                <w:szCs w:val="22"/>
                <w:lang w:val="es-EC"/>
              </w:rPr>
              <w:t xml:space="preserve"> Otros(especifique): </w:t>
            </w:r>
            <w:r w:rsidRPr="00300901">
              <w:rPr>
                <w:rFonts w:ascii="Arial Narrow" w:hAnsi="Arial Narrow" w:cs="Arial"/>
                <w:sz w:val="22"/>
                <w:szCs w:val="22"/>
              </w:rPr>
              <w:fldChar w:fldCharType="begin">
                <w:ffData>
                  <w:name w:val="Text333"/>
                  <w:enabled/>
                  <w:calcOnExit w:val="0"/>
                  <w:textInput/>
                </w:ffData>
              </w:fldChar>
            </w:r>
            <w:r w:rsidRPr="001D7328">
              <w:rPr>
                <w:rFonts w:ascii="Arial Narrow" w:hAnsi="Arial Narrow" w:cs="Arial"/>
                <w:sz w:val="22"/>
                <w:szCs w:val="22"/>
                <w:lang w:val="es-EC"/>
              </w:rPr>
              <w:instrText xml:space="preserve"> FORMTEXT </w:instrText>
            </w:r>
            <w:r w:rsidRPr="00300901">
              <w:rPr>
                <w:rFonts w:ascii="Arial Narrow" w:hAnsi="Arial Narrow" w:cs="Arial"/>
                <w:sz w:val="22"/>
                <w:szCs w:val="22"/>
              </w:rPr>
            </w:r>
            <w:r w:rsidRPr="00300901">
              <w:rPr>
                <w:rFonts w:ascii="Arial Narrow" w:hAnsi="Arial Narrow" w:cs="Arial"/>
                <w:sz w:val="22"/>
                <w:szCs w:val="22"/>
              </w:rPr>
              <w:fldChar w:fldCharType="separate"/>
            </w:r>
            <w:r w:rsidRPr="001D7328">
              <w:rPr>
                <w:rFonts w:ascii="Arial Narrow" w:hAnsi="Arial Narrow"/>
                <w:noProof/>
                <w:sz w:val="22"/>
                <w:szCs w:val="22"/>
                <w:lang w:val="es-EC"/>
              </w:rPr>
              <w:t>     </w:t>
            </w:r>
            <w:r w:rsidRPr="00300901">
              <w:rPr>
                <w:rFonts w:ascii="Arial Narrow" w:hAnsi="Arial Narrow" w:cs="Arial"/>
                <w:sz w:val="22"/>
                <w:szCs w:val="22"/>
              </w:rPr>
              <w:fldChar w:fldCharType="end"/>
            </w:r>
          </w:p>
          <w:p w14:paraId="7D47C125" w14:textId="34A8D35E" w:rsidR="00BD46A6" w:rsidRPr="001D7328" w:rsidRDefault="00BD46A6" w:rsidP="00BD46A6">
            <w:pPr>
              <w:pStyle w:val="indent-2"/>
              <w:keepNext/>
              <w:spacing w:before="0" w:beforeAutospacing="0" w:after="0" w:afterAutospacing="0"/>
              <w:rPr>
                <w:rFonts w:ascii="Arial Narrow" w:hAnsi="Arial Narrow"/>
                <w:sz w:val="22"/>
                <w:szCs w:val="22"/>
                <w:lang w:val="es-EC"/>
              </w:rPr>
            </w:pPr>
          </w:p>
        </w:tc>
      </w:tr>
    </w:tbl>
    <w:p w14:paraId="6C3514C1" w14:textId="77777777" w:rsidR="00AE4DD3" w:rsidRPr="001D7328" w:rsidRDefault="00AE4DD3">
      <w:pPr>
        <w:rPr>
          <w:lang w:val="es-EC"/>
        </w:rPr>
      </w:pPr>
    </w:p>
    <w:sectPr w:rsidR="00AE4DD3" w:rsidRPr="001D7328" w:rsidSect="002E75CE">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DB9D2" w14:textId="77777777" w:rsidR="00E43E03" w:rsidRDefault="00E43E03">
      <w:r>
        <w:separator/>
      </w:r>
    </w:p>
  </w:endnote>
  <w:endnote w:type="continuationSeparator" w:id="0">
    <w:p w14:paraId="49CD5B89" w14:textId="77777777" w:rsidR="00E43E03" w:rsidRDefault="00E43E03">
      <w:r>
        <w:continuationSeparator/>
      </w:r>
    </w:p>
  </w:endnote>
  <w:endnote w:type="continuationNotice" w:id="1">
    <w:p w14:paraId="5F99F0E2" w14:textId="77777777" w:rsidR="00E43E03" w:rsidRDefault="00E43E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3E41A" w14:textId="77777777" w:rsidR="00856DFC" w:rsidRDefault="00856D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232431659"/>
      <w:docPartObj>
        <w:docPartGallery w:val="Page Numbers (Bottom of Page)"/>
        <w:docPartUnique/>
      </w:docPartObj>
    </w:sdtPr>
    <w:sdtEndPr/>
    <w:sdtContent>
      <w:sdt>
        <w:sdtPr>
          <w:rPr>
            <w:rFonts w:ascii="Garamond" w:hAnsi="Garamond"/>
            <w:sz w:val="20"/>
            <w:szCs w:val="20"/>
          </w:rPr>
          <w:id w:val="-1769616900"/>
          <w:docPartObj>
            <w:docPartGallery w:val="Page Numbers (Top of Page)"/>
            <w:docPartUnique/>
          </w:docPartObj>
        </w:sdtPr>
        <w:sdtEndPr/>
        <w:sdtContent>
          <w:p w14:paraId="40921D5F" w14:textId="44E96868" w:rsidR="00A17F7A" w:rsidRPr="00A17F7A" w:rsidRDefault="00A17F7A" w:rsidP="00A17F7A">
            <w:pPr>
              <w:pStyle w:val="Footer"/>
              <w:tabs>
                <w:tab w:val="clear" w:pos="4320"/>
                <w:tab w:val="clear" w:pos="8640"/>
              </w:tabs>
              <w:jc w:val="center"/>
              <w:rPr>
                <w:rFonts w:ascii="Garamond" w:hAnsi="Garamond"/>
                <w:sz w:val="20"/>
                <w:szCs w:val="20"/>
              </w:rPr>
            </w:pPr>
            <w:r w:rsidRPr="00A17F7A">
              <w:rPr>
                <w:rFonts w:ascii="Garamond" w:hAnsi="Garamond"/>
                <w:sz w:val="20"/>
                <w:szCs w:val="20"/>
              </w:rPr>
              <w:t>1C3A04, V2</w:t>
            </w:r>
            <w:r w:rsidR="00244CFB">
              <w:rPr>
                <w:rFonts w:ascii="Garamond" w:hAnsi="Garamond"/>
                <w:sz w:val="20"/>
                <w:szCs w:val="20"/>
              </w:rPr>
              <w:t>, R1</w:t>
            </w:r>
            <w:r w:rsidRPr="00A17F7A">
              <w:rPr>
                <w:rFonts w:ascii="Garamond" w:hAnsi="Garamond"/>
                <w:sz w:val="20"/>
                <w:szCs w:val="20"/>
              </w:rPr>
              <w:t>, 0</w:t>
            </w:r>
            <w:r w:rsidR="00816040">
              <w:rPr>
                <w:rFonts w:ascii="Garamond" w:hAnsi="Garamond"/>
                <w:sz w:val="20"/>
                <w:szCs w:val="20"/>
              </w:rPr>
              <w:t>1</w:t>
            </w:r>
            <w:r w:rsidRPr="00A17F7A">
              <w:rPr>
                <w:rFonts w:ascii="Garamond" w:hAnsi="Garamond"/>
                <w:sz w:val="20"/>
                <w:szCs w:val="20"/>
              </w:rPr>
              <w:t>/1</w:t>
            </w:r>
            <w:r w:rsidR="00856DFC">
              <w:rPr>
                <w:rFonts w:ascii="Garamond" w:hAnsi="Garamond"/>
                <w:sz w:val="20"/>
                <w:szCs w:val="20"/>
              </w:rPr>
              <w:t>0</w:t>
            </w:r>
            <w:r w:rsidRPr="00A17F7A">
              <w:rPr>
                <w:rFonts w:ascii="Garamond" w:hAnsi="Garamond"/>
                <w:sz w:val="20"/>
                <w:szCs w:val="20"/>
              </w:rPr>
              <w:t>/202</w:t>
            </w:r>
            <w:r w:rsidR="00816040">
              <w:rPr>
                <w:rFonts w:ascii="Garamond" w:hAnsi="Garamond"/>
                <w:sz w:val="20"/>
                <w:szCs w:val="20"/>
              </w:rPr>
              <w:t>5</w:t>
            </w:r>
            <w:r w:rsidRPr="00A17F7A">
              <w:rPr>
                <w:rFonts w:ascii="Garamond" w:hAnsi="Garamond"/>
                <w:sz w:val="20"/>
                <w:szCs w:val="20"/>
              </w:rPr>
              <w:t xml:space="preserve"> </w:t>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del w:id="0" w:author="Heidi Mencl" w:date="2025-12-29T11:00:00Z" w16du:dateUtc="2025-12-29T16:00:00Z">
              <w:r w:rsidDel="009B625A">
                <w:rPr>
                  <w:rFonts w:ascii="Garamond" w:hAnsi="Garamond"/>
                  <w:sz w:val="20"/>
                  <w:szCs w:val="20"/>
                </w:rPr>
                <w:tab/>
              </w:r>
            </w:del>
            <w:r w:rsidRPr="00A17F7A">
              <w:rPr>
                <w:rFonts w:ascii="Garamond" w:hAnsi="Garamond"/>
                <w:sz w:val="20"/>
                <w:szCs w:val="20"/>
              </w:rPr>
              <w:t xml:space="preserve">Página </w:t>
            </w:r>
            <w:r w:rsidRPr="00A17F7A">
              <w:rPr>
                <w:rFonts w:ascii="Garamond" w:hAnsi="Garamond"/>
                <w:b/>
                <w:bCs/>
                <w:sz w:val="20"/>
                <w:szCs w:val="20"/>
              </w:rPr>
              <w:fldChar w:fldCharType="begin"/>
            </w:r>
            <w:r w:rsidRPr="00A17F7A">
              <w:rPr>
                <w:rFonts w:ascii="Garamond" w:hAnsi="Garamond"/>
                <w:b/>
                <w:bCs/>
                <w:sz w:val="20"/>
                <w:szCs w:val="20"/>
              </w:rPr>
              <w:instrText xml:space="preserve"> PAGE </w:instrText>
            </w:r>
            <w:r w:rsidRPr="00A17F7A">
              <w:rPr>
                <w:rFonts w:ascii="Garamond" w:hAnsi="Garamond"/>
                <w:b/>
                <w:bCs/>
                <w:sz w:val="20"/>
                <w:szCs w:val="20"/>
              </w:rPr>
              <w:fldChar w:fldCharType="separate"/>
            </w:r>
            <w:r w:rsidRPr="00A17F7A">
              <w:rPr>
                <w:rFonts w:ascii="Garamond" w:hAnsi="Garamond"/>
                <w:b/>
                <w:bCs/>
                <w:noProof/>
                <w:sz w:val="20"/>
                <w:szCs w:val="20"/>
              </w:rPr>
              <w:t>2</w:t>
            </w:r>
            <w:r w:rsidRPr="00A17F7A">
              <w:rPr>
                <w:rFonts w:ascii="Garamond" w:hAnsi="Garamond"/>
                <w:b/>
                <w:bCs/>
                <w:sz w:val="20"/>
                <w:szCs w:val="20"/>
              </w:rPr>
              <w:fldChar w:fldCharType="end"/>
            </w:r>
            <w:r w:rsidRPr="00A17F7A">
              <w:rPr>
                <w:rFonts w:ascii="Garamond" w:hAnsi="Garamond"/>
                <w:sz w:val="20"/>
                <w:szCs w:val="20"/>
              </w:rPr>
              <w:t xml:space="preserve"> de </w:t>
            </w:r>
            <w:r w:rsidRPr="00A17F7A">
              <w:rPr>
                <w:rFonts w:ascii="Garamond" w:hAnsi="Garamond"/>
                <w:b/>
                <w:bCs/>
                <w:sz w:val="20"/>
                <w:szCs w:val="20"/>
              </w:rPr>
              <w:fldChar w:fldCharType="begin"/>
            </w:r>
            <w:r w:rsidRPr="00A17F7A">
              <w:rPr>
                <w:rFonts w:ascii="Garamond" w:hAnsi="Garamond"/>
                <w:b/>
                <w:bCs/>
                <w:sz w:val="20"/>
                <w:szCs w:val="20"/>
              </w:rPr>
              <w:instrText xml:space="preserve"> NUMPAGES  </w:instrText>
            </w:r>
            <w:r w:rsidRPr="00A17F7A">
              <w:rPr>
                <w:rFonts w:ascii="Garamond" w:hAnsi="Garamond"/>
                <w:b/>
                <w:bCs/>
                <w:sz w:val="20"/>
                <w:szCs w:val="20"/>
              </w:rPr>
              <w:fldChar w:fldCharType="separate"/>
            </w:r>
            <w:r w:rsidRPr="00A17F7A">
              <w:rPr>
                <w:rFonts w:ascii="Garamond" w:hAnsi="Garamond"/>
                <w:b/>
                <w:bCs/>
                <w:noProof/>
                <w:sz w:val="20"/>
                <w:szCs w:val="20"/>
              </w:rPr>
              <w:t>2</w:t>
            </w:r>
            <w:r w:rsidRPr="00A17F7A">
              <w:rPr>
                <w:rFonts w:ascii="Garamond" w:hAnsi="Garamond"/>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04FC9" w14:textId="77777777" w:rsidR="00856DFC" w:rsidRDefault="00856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4801A" w14:textId="77777777" w:rsidR="00E43E03" w:rsidRDefault="00E43E03">
      <w:r>
        <w:separator/>
      </w:r>
    </w:p>
  </w:footnote>
  <w:footnote w:type="continuationSeparator" w:id="0">
    <w:p w14:paraId="7D43524E" w14:textId="77777777" w:rsidR="00E43E03" w:rsidRDefault="00E43E03">
      <w:r>
        <w:continuationSeparator/>
      </w:r>
    </w:p>
  </w:footnote>
  <w:footnote w:type="continuationNotice" w:id="1">
    <w:p w14:paraId="5A5F3DB4" w14:textId="77777777" w:rsidR="00E43E03" w:rsidRDefault="00E43E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855" w14:textId="77777777" w:rsidR="00856DFC" w:rsidRDefault="00856D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2424"/>
      <w:gridCol w:w="2872"/>
      <w:gridCol w:w="2168"/>
    </w:tblGrid>
    <w:tr w:rsidR="00D722C3" w:rsidRPr="00983DE2" w14:paraId="6AC4554C" w14:textId="77777777" w:rsidTr="00D53149">
      <w:trPr>
        <w:jc w:val="center"/>
      </w:trPr>
      <w:tc>
        <w:tcPr>
          <w:tcW w:w="3336" w:type="dxa"/>
          <w:vMerge w:val="restart"/>
        </w:tcPr>
        <w:p w14:paraId="2CB55997" w14:textId="77777777" w:rsidR="00D722C3" w:rsidRPr="00E16467" w:rsidRDefault="00D722C3" w:rsidP="00D722C3">
          <w:pPr>
            <w:jc w:val="center"/>
            <w:rPr>
              <w:rFonts w:ascii="Calibri Light" w:hAnsi="Calibri Light" w:cs="Calibri Light"/>
            </w:rPr>
          </w:pPr>
          <w:r w:rsidRPr="00E16467">
            <w:rPr>
              <w:rFonts w:ascii="Calibri Light" w:hAnsi="Calibri Light" w:cs="Calibri Light"/>
              <w:noProof/>
            </w:rPr>
            <w:drawing>
              <wp:anchor distT="0" distB="0" distL="114300" distR="114300" simplePos="0" relativeHeight="251660288" behindDoc="0" locked="0" layoutInCell="1" allowOverlap="1" wp14:anchorId="52FCD95D" wp14:editId="492BA30B">
                <wp:simplePos x="0" y="0"/>
                <wp:positionH relativeFrom="column">
                  <wp:posOffset>-68580</wp:posOffset>
                </wp:positionH>
                <wp:positionV relativeFrom="paragraph">
                  <wp:posOffset>302895</wp:posOffset>
                </wp:positionV>
                <wp:extent cx="1981200" cy="799465"/>
                <wp:effectExtent l="0" t="0" r="0" b="635"/>
                <wp:wrapSquare wrapText="bothSides"/>
                <wp:docPr id="1715385059" name="Picture 171538505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99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64" w:type="dxa"/>
          <w:gridSpan w:val="3"/>
          <w:vAlign w:val="bottom"/>
        </w:tcPr>
        <w:p w14:paraId="443AC654" w14:textId="77777777" w:rsidR="00D722C3" w:rsidRDefault="00D722C3" w:rsidP="00D722C3">
          <w:pPr>
            <w:jc w:val="right"/>
            <w:rPr>
              <w:rFonts w:ascii="Calibri Light" w:hAnsi="Calibri Light" w:cs="Calibri Light"/>
              <w:b/>
              <w:bCs/>
              <w:sz w:val="32"/>
              <w:szCs w:val="32"/>
              <w:lang w:val="es-EC"/>
            </w:rPr>
          </w:pPr>
          <w:r w:rsidRPr="008A6D49">
            <w:rPr>
              <w:rFonts w:ascii="Calibri Light" w:hAnsi="Calibri Light" w:cs="Calibri Light"/>
              <w:b/>
              <w:bCs/>
              <w:sz w:val="32"/>
              <w:szCs w:val="32"/>
              <w:lang w:val="es-EC"/>
            </w:rPr>
            <w:t>Plan del Sistema Orgánico (OSP)</w:t>
          </w:r>
        </w:p>
        <w:p w14:paraId="1DD76181" w14:textId="77777777" w:rsidR="00D722C3" w:rsidRPr="00B95AC8" w:rsidRDefault="00D722C3" w:rsidP="00D722C3">
          <w:pPr>
            <w:jc w:val="right"/>
            <w:rPr>
              <w:rFonts w:ascii="Calibri Light" w:hAnsi="Calibri Light" w:cs="Calibri Light"/>
              <w:b/>
              <w:bCs/>
              <w:sz w:val="32"/>
              <w:szCs w:val="32"/>
              <w:lang w:val="es-EC"/>
            </w:rPr>
          </w:pPr>
          <w:r>
            <w:rPr>
              <w:rFonts w:ascii="Calibri Light" w:hAnsi="Calibri Light" w:cs="Calibri Light"/>
              <w:b/>
              <w:bCs/>
              <w:sz w:val="32"/>
              <w:szCs w:val="32"/>
              <w:lang w:val="es-EC"/>
            </w:rPr>
            <w:t>S</w:t>
          </w:r>
          <w:r w:rsidRPr="00711EA0">
            <w:rPr>
              <w:rFonts w:ascii="Calibri Light" w:hAnsi="Calibri Light" w:cs="Calibri Light"/>
              <w:b/>
              <w:bCs/>
              <w:sz w:val="32"/>
              <w:szCs w:val="32"/>
              <w:lang w:val="es-EC"/>
            </w:rPr>
            <w:t>ervicios de Certificación de Calidad (QCS)</w:t>
          </w:r>
        </w:p>
      </w:tc>
    </w:tr>
    <w:tr w:rsidR="00D722C3" w:rsidRPr="00E16467" w14:paraId="2179A3EC" w14:textId="77777777" w:rsidTr="00D53149">
      <w:trPr>
        <w:jc w:val="center"/>
      </w:trPr>
      <w:tc>
        <w:tcPr>
          <w:tcW w:w="3336" w:type="dxa"/>
          <w:vMerge/>
        </w:tcPr>
        <w:p w14:paraId="090930BC" w14:textId="77777777" w:rsidR="00D722C3" w:rsidRPr="00983DE2" w:rsidRDefault="00D722C3" w:rsidP="00D722C3">
          <w:pPr>
            <w:jc w:val="right"/>
            <w:rPr>
              <w:rFonts w:ascii="Calibri Light" w:hAnsi="Calibri Light" w:cs="Calibri Light"/>
              <w:lang w:val="es-EC"/>
            </w:rPr>
          </w:pPr>
        </w:p>
      </w:tc>
      <w:tc>
        <w:tcPr>
          <w:tcW w:w="2424" w:type="dxa"/>
        </w:tcPr>
        <w:p w14:paraId="409F53F8" w14:textId="77777777" w:rsidR="00D722C3" w:rsidRPr="00637364" w:rsidRDefault="00D722C3" w:rsidP="00D722C3">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3B65295C" w14:textId="77777777" w:rsidR="00D722C3" w:rsidRPr="00637364" w:rsidRDefault="00D722C3" w:rsidP="00D722C3">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32F08737" w14:textId="77777777" w:rsidR="00D722C3" w:rsidRPr="00637364" w:rsidRDefault="00D722C3" w:rsidP="00D722C3">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508005D2" w14:textId="77777777" w:rsidR="00D722C3" w:rsidRPr="00637364" w:rsidRDefault="00D722C3" w:rsidP="00D722C3">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872" w:type="dxa"/>
        </w:tcPr>
        <w:p w14:paraId="5A6C3602" w14:textId="77777777" w:rsidR="00D722C3" w:rsidRPr="00983DE2" w:rsidRDefault="00D722C3" w:rsidP="00D722C3">
          <w:pPr>
            <w:jc w:val="right"/>
            <w:rPr>
              <w:rFonts w:ascii="Calibri Light" w:hAnsi="Calibri Light" w:cs="Calibri Light"/>
              <w:b/>
              <w:sz w:val="18"/>
              <w:szCs w:val="18"/>
              <w:lang w:val="es-EC"/>
            </w:rPr>
          </w:pPr>
          <w:r w:rsidRPr="00983DE2">
            <w:rPr>
              <w:rFonts w:ascii="Calibri Light" w:hAnsi="Calibri Light" w:cs="Calibri Light"/>
              <w:b/>
              <w:sz w:val="18"/>
              <w:szCs w:val="18"/>
              <w:lang w:val="es-EC"/>
            </w:rPr>
            <w:t>QCS Ecuador</w:t>
          </w:r>
        </w:p>
        <w:p w14:paraId="0460DA13" w14:textId="77777777" w:rsidR="00D722C3" w:rsidRPr="00637364" w:rsidRDefault="00D722C3" w:rsidP="00D722C3">
          <w:pPr>
            <w:jc w:val="right"/>
            <w:rPr>
              <w:rFonts w:ascii="Calibri Light" w:hAnsi="Calibri Light" w:cs="Calibri Light"/>
              <w:sz w:val="16"/>
              <w:szCs w:val="16"/>
            </w:rPr>
          </w:pPr>
          <w:r w:rsidRPr="00983DE2">
            <w:rPr>
              <w:rFonts w:ascii="Calibri Light" w:hAnsi="Calibri Light" w:cs="Calibri Light"/>
              <w:sz w:val="16"/>
              <w:szCs w:val="16"/>
              <w:lang w:val="es-EC"/>
            </w:rPr>
            <w:t xml:space="preserve">Av. Edmundo Carvajal Oe4-72 y Av. </w:t>
          </w:r>
          <w:r w:rsidRPr="00637364">
            <w:rPr>
              <w:rFonts w:ascii="Calibri Light" w:hAnsi="Calibri Light" w:cs="Calibri Light"/>
              <w:sz w:val="16"/>
              <w:szCs w:val="16"/>
            </w:rPr>
            <w:t xml:space="preserve">Brasil </w:t>
          </w:r>
        </w:p>
        <w:p w14:paraId="129ABB3C" w14:textId="77777777" w:rsidR="00D722C3" w:rsidRPr="00983DE2" w:rsidRDefault="00D722C3" w:rsidP="00D722C3">
          <w:pPr>
            <w:jc w:val="right"/>
            <w:rPr>
              <w:rFonts w:ascii="Calibri Light" w:hAnsi="Calibri Light" w:cs="Calibri Light"/>
              <w:sz w:val="16"/>
              <w:szCs w:val="16"/>
              <w:lang w:val="es-EC"/>
            </w:rPr>
          </w:pPr>
          <w:r w:rsidRPr="00983DE2">
            <w:rPr>
              <w:rFonts w:ascii="Calibri Light" w:hAnsi="Calibri Light" w:cs="Calibri Light"/>
              <w:sz w:val="16"/>
              <w:szCs w:val="16"/>
              <w:lang w:val="es-EC"/>
            </w:rPr>
            <w:t>Edificio Robalino-Acuña, Oficina 202</w:t>
          </w:r>
        </w:p>
        <w:p w14:paraId="550DA657" w14:textId="77777777" w:rsidR="00D722C3" w:rsidRPr="00983DE2" w:rsidRDefault="00D722C3" w:rsidP="00D722C3">
          <w:pPr>
            <w:jc w:val="right"/>
            <w:rPr>
              <w:rFonts w:ascii="Calibri Light" w:hAnsi="Calibri Light" w:cs="Calibri Light"/>
              <w:sz w:val="16"/>
              <w:szCs w:val="16"/>
              <w:lang w:val="es-EC"/>
            </w:rPr>
          </w:pPr>
          <w:r w:rsidRPr="00983DE2">
            <w:rPr>
              <w:rFonts w:ascii="Calibri Light" w:hAnsi="Calibri Light" w:cs="Calibri Light"/>
              <w:sz w:val="16"/>
              <w:szCs w:val="16"/>
              <w:lang w:val="es-EC"/>
            </w:rPr>
            <w:t>Quito, Ecuador</w:t>
          </w:r>
        </w:p>
        <w:p w14:paraId="07B344A1" w14:textId="77777777" w:rsidR="00D722C3" w:rsidRPr="00637364" w:rsidRDefault="00D722C3" w:rsidP="00D722C3">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168" w:type="dxa"/>
        </w:tcPr>
        <w:p w14:paraId="035C92FC" w14:textId="77777777" w:rsidR="00D722C3" w:rsidRPr="00983DE2" w:rsidRDefault="00D722C3" w:rsidP="00D722C3">
          <w:pPr>
            <w:jc w:val="right"/>
            <w:rPr>
              <w:rFonts w:ascii="Calibri Light" w:hAnsi="Calibri Light" w:cs="Calibri Light"/>
              <w:b/>
              <w:sz w:val="18"/>
              <w:szCs w:val="18"/>
              <w:lang w:val="es-EC"/>
            </w:rPr>
          </w:pPr>
          <w:r w:rsidRPr="00983DE2">
            <w:rPr>
              <w:rFonts w:ascii="Calibri Light" w:hAnsi="Calibri Light" w:cs="Calibri Light"/>
              <w:b/>
              <w:sz w:val="18"/>
              <w:szCs w:val="18"/>
              <w:lang w:val="es-EC"/>
            </w:rPr>
            <w:t>QCS Caribe, S.R.L.</w:t>
          </w:r>
        </w:p>
        <w:p w14:paraId="117F6D65" w14:textId="77777777" w:rsidR="00D722C3" w:rsidRPr="00983DE2" w:rsidRDefault="00D722C3" w:rsidP="00D722C3">
          <w:pPr>
            <w:jc w:val="right"/>
            <w:rPr>
              <w:rFonts w:ascii="Calibri Light" w:hAnsi="Calibri Light" w:cs="Calibri Light"/>
              <w:sz w:val="16"/>
              <w:szCs w:val="16"/>
              <w:lang w:val="es-EC"/>
            </w:rPr>
          </w:pPr>
          <w:r w:rsidRPr="00983DE2">
            <w:rPr>
              <w:rFonts w:ascii="Calibri Light" w:hAnsi="Calibri Light" w:cs="Calibri Light"/>
              <w:sz w:val="16"/>
              <w:szCs w:val="16"/>
              <w:lang w:val="es-EC"/>
            </w:rPr>
            <w:t>Calle Independencia No.100</w:t>
          </w:r>
        </w:p>
        <w:p w14:paraId="609476BC" w14:textId="77777777" w:rsidR="00D722C3" w:rsidRPr="00983DE2" w:rsidRDefault="00D722C3" w:rsidP="00D722C3">
          <w:pPr>
            <w:jc w:val="right"/>
            <w:rPr>
              <w:rFonts w:ascii="Calibri Light" w:hAnsi="Calibri Light" w:cs="Calibri Light"/>
              <w:sz w:val="16"/>
              <w:szCs w:val="16"/>
              <w:lang w:val="es-EC"/>
            </w:rPr>
          </w:pPr>
          <w:r w:rsidRPr="00983DE2">
            <w:rPr>
              <w:rFonts w:ascii="Calibri Light" w:hAnsi="Calibri Light" w:cs="Calibri Light"/>
              <w:sz w:val="16"/>
              <w:szCs w:val="16"/>
              <w:lang w:val="es-EC"/>
            </w:rPr>
            <w:t>Mao, Valverde</w:t>
          </w:r>
        </w:p>
        <w:p w14:paraId="3A9BE93B" w14:textId="77777777" w:rsidR="00D722C3" w:rsidRPr="00983DE2" w:rsidRDefault="00D722C3" w:rsidP="00D722C3">
          <w:pPr>
            <w:jc w:val="right"/>
            <w:rPr>
              <w:rFonts w:ascii="Calibri Light" w:hAnsi="Calibri Light" w:cs="Calibri Light"/>
              <w:sz w:val="16"/>
              <w:szCs w:val="16"/>
              <w:lang w:val="es-EC"/>
            </w:rPr>
          </w:pPr>
          <w:r w:rsidRPr="00983DE2">
            <w:rPr>
              <w:rFonts w:ascii="Calibri Light" w:hAnsi="Calibri Light" w:cs="Calibri Light"/>
              <w:sz w:val="16"/>
              <w:szCs w:val="16"/>
              <w:lang w:val="es-EC"/>
            </w:rPr>
            <w:t>República Dominicana</w:t>
          </w:r>
        </w:p>
        <w:p w14:paraId="0A4F5B99" w14:textId="77777777" w:rsidR="00D722C3" w:rsidRPr="00637364" w:rsidRDefault="00D722C3" w:rsidP="00D722C3">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52925612" w14:textId="77777777" w:rsidR="00D722C3" w:rsidRPr="00845BF6" w:rsidRDefault="00D722C3" w:rsidP="00D722C3">
    <w:pPr>
      <w:pStyle w:val="Header"/>
      <w:ind w:left="9360"/>
      <w:rPr>
        <w:sz w:val="20"/>
        <w:szCs w:val="22"/>
      </w:rPr>
    </w:pPr>
    <w:hyperlink r:id="rId2" w:history="1">
      <w:r w:rsidRPr="00845BF6">
        <w:rPr>
          <w:rStyle w:val="Hyperlink"/>
          <w:rFonts w:ascii="Calibri Light" w:hAnsi="Calibri Light" w:cs="Calibri Light"/>
          <w:sz w:val="20"/>
          <w:szCs w:val="22"/>
        </w:rPr>
        <w:t>www.qcsinfo.org</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FE1B1" w14:textId="77777777" w:rsidR="00856DFC" w:rsidRDefault="00856D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FF9"/>
    <w:multiLevelType w:val="hybridMultilevel"/>
    <w:tmpl w:val="D1486442"/>
    <w:lvl w:ilvl="0" w:tplc="D56630EE">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3A4929"/>
    <w:multiLevelType w:val="hybridMultilevel"/>
    <w:tmpl w:val="200CEA94"/>
    <w:lvl w:ilvl="0" w:tplc="F1B2C0AA">
      <w:start w:val="1"/>
      <w:numFmt w:val="upperLetter"/>
      <w:lvlText w:val="%1."/>
      <w:lvlJc w:val="left"/>
      <w:pPr>
        <w:ind w:left="720" w:hanging="360"/>
      </w:pPr>
      <w:rPr>
        <w:rFonts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926579"/>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8616ED"/>
    <w:multiLevelType w:val="hybridMultilevel"/>
    <w:tmpl w:val="67D8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CE6944"/>
    <w:multiLevelType w:val="hybridMultilevel"/>
    <w:tmpl w:val="AE347CF8"/>
    <w:lvl w:ilvl="0" w:tplc="912A7F80">
      <w:start w:val="1"/>
      <w:numFmt w:val="decimal"/>
      <w:lvlText w:val="%1."/>
      <w:lvlJc w:val="left"/>
      <w:pPr>
        <w:ind w:left="360" w:hanging="360"/>
      </w:pPr>
      <w:rPr>
        <w:rFonts w:hint="default"/>
        <w:b w:val="0"/>
        <w:b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30FC9"/>
    <w:multiLevelType w:val="hybridMultilevel"/>
    <w:tmpl w:val="920EC060"/>
    <w:lvl w:ilvl="0" w:tplc="FFFFFFFF">
      <w:start w:val="1"/>
      <w:numFmt w:val="decimal"/>
      <w:lvlText w:val="%1."/>
      <w:lvlJc w:val="left"/>
      <w:pPr>
        <w:ind w:left="360" w:hanging="360"/>
      </w:pPr>
      <w:rPr>
        <w:rFonts w:hint="default"/>
        <w:b w:val="0"/>
        <w:bCs/>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706C58"/>
    <w:multiLevelType w:val="hybridMultilevel"/>
    <w:tmpl w:val="6B389E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226190"/>
    <w:multiLevelType w:val="hybridMultilevel"/>
    <w:tmpl w:val="0AC8E306"/>
    <w:lvl w:ilvl="0" w:tplc="EFE25C6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1D3905"/>
    <w:multiLevelType w:val="hybridMultilevel"/>
    <w:tmpl w:val="32B0D93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8242BF5"/>
    <w:multiLevelType w:val="hybridMultilevel"/>
    <w:tmpl w:val="CA84BD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CC96900"/>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D7C3B89"/>
    <w:multiLevelType w:val="hybridMultilevel"/>
    <w:tmpl w:val="7E9A78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C77140"/>
    <w:multiLevelType w:val="hybridMultilevel"/>
    <w:tmpl w:val="4C4A3E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EF64171"/>
    <w:multiLevelType w:val="hybridMultilevel"/>
    <w:tmpl w:val="E58489B0"/>
    <w:lvl w:ilvl="0" w:tplc="9A566E7A">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0C64D83"/>
    <w:multiLevelType w:val="hybridMultilevel"/>
    <w:tmpl w:val="DC8A4526"/>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FD2BE5"/>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1246E6"/>
    <w:multiLevelType w:val="hybridMultilevel"/>
    <w:tmpl w:val="746CF0F8"/>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C747D6B"/>
    <w:multiLevelType w:val="hybridMultilevel"/>
    <w:tmpl w:val="8B92F7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D9768C"/>
    <w:multiLevelType w:val="hybridMultilevel"/>
    <w:tmpl w:val="D4789842"/>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FB7613"/>
    <w:multiLevelType w:val="hybridMultilevel"/>
    <w:tmpl w:val="8482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34231E"/>
    <w:multiLevelType w:val="hybridMultilevel"/>
    <w:tmpl w:val="5E9CE33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AE20E1E"/>
    <w:multiLevelType w:val="hybridMultilevel"/>
    <w:tmpl w:val="1E2E4344"/>
    <w:lvl w:ilvl="0" w:tplc="1978923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8E33CD"/>
    <w:multiLevelType w:val="hybridMultilevel"/>
    <w:tmpl w:val="FE024B7A"/>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5" w15:restartNumberingAfterBreak="0">
    <w:nsid w:val="57313704"/>
    <w:multiLevelType w:val="hybridMultilevel"/>
    <w:tmpl w:val="5D50194E"/>
    <w:lvl w:ilvl="0" w:tplc="23AA79AE">
      <w:start w:val="1"/>
      <w:numFmt w:val="decimal"/>
      <w:lvlText w:val="%1."/>
      <w:lvlJc w:val="left"/>
      <w:pPr>
        <w:ind w:left="720" w:hanging="360"/>
      </w:pPr>
      <w:rPr>
        <w:rFonts w:ascii="Arial Narrow" w:hAnsi="Arial Narrow"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F673683"/>
    <w:multiLevelType w:val="hybridMultilevel"/>
    <w:tmpl w:val="EE54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C13914"/>
    <w:multiLevelType w:val="hybridMultilevel"/>
    <w:tmpl w:val="C96A830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8" w15:restartNumberingAfterBreak="0">
    <w:nsid w:val="61110C00"/>
    <w:multiLevelType w:val="hybridMultilevel"/>
    <w:tmpl w:val="3D988524"/>
    <w:lvl w:ilvl="0" w:tplc="50F2B56C">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3216E4"/>
    <w:multiLevelType w:val="hybridMultilevel"/>
    <w:tmpl w:val="0F047588"/>
    <w:lvl w:ilvl="0" w:tplc="FFFFFFFF">
      <w:start w:val="1"/>
      <w:numFmt w:val="decimal"/>
      <w:lvlText w:val="%1."/>
      <w:lvlJc w:val="left"/>
      <w:pPr>
        <w:ind w:left="360" w:hanging="360"/>
      </w:pPr>
      <w:rPr>
        <w:rFonts w:hint="default"/>
        <w:b w:val="0"/>
        <w:bCs/>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6A8042A"/>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C6A79D8"/>
    <w:multiLevelType w:val="hybridMultilevel"/>
    <w:tmpl w:val="41FE2F32"/>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510800"/>
    <w:multiLevelType w:val="hybridMultilevel"/>
    <w:tmpl w:val="317CA886"/>
    <w:lvl w:ilvl="0" w:tplc="B82C0794">
      <w:start w:val="1"/>
      <w:numFmt w:val="decimal"/>
      <w:lvlText w:val="%1."/>
      <w:lvlJc w:val="left"/>
      <w:pPr>
        <w:ind w:left="720" w:hanging="360"/>
      </w:pPr>
      <w:rPr>
        <w:rFonts w:ascii="Arial Narrow" w:hAnsi="Arial Narrow"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DD84661"/>
    <w:multiLevelType w:val="hybridMultilevel"/>
    <w:tmpl w:val="07D85126"/>
    <w:lvl w:ilvl="0" w:tplc="A9F0F4C4">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2340B6D"/>
    <w:multiLevelType w:val="hybridMultilevel"/>
    <w:tmpl w:val="1916CA96"/>
    <w:lvl w:ilvl="0" w:tplc="968AA42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5A78A7"/>
    <w:multiLevelType w:val="hybridMultilevel"/>
    <w:tmpl w:val="669CCA1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EBB210E"/>
    <w:multiLevelType w:val="hybridMultilevel"/>
    <w:tmpl w:val="895644F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136946213">
    <w:abstractNumId w:val="44"/>
  </w:num>
  <w:num w:numId="2" w16cid:durableId="1049182217">
    <w:abstractNumId w:val="37"/>
  </w:num>
  <w:num w:numId="3" w16cid:durableId="1802110088">
    <w:abstractNumId w:val="25"/>
  </w:num>
  <w:num w:numId="4" w16cid:durableId="251666782">
    <w:abstractNumId w:val="33"/>
  </w:num>
  <w:num w:numId="5" w16cid:durableId="897016579">
    <w:abstractNumId w:val="9"/>
  </w:num>
  <w:num w:numId="6" w16cid:durableId="894856265">
    <w:abstractNumId w:val="7"/>
  </w:num>
  <w:num w:numId="7" w16cid:durableId="184831474">
    <w:abstractNumId w:val="6"/>
  </w:num>
  <w:num w:numId="8" w16cid:durableId="1886596389">
    <w:abstractNumId w:val="5"/>
  </w:num>
  <w:num w:numId="9" w16cid:durableId="458259739">
    <w:abstractNumId w:val="4"/>
  </w:num>
  <w:num w:numId="10" w16cid:durableId="964119580">
    <w:abstractNumId w:val="8"/>
  </w:num>
  <w:num w:numId="11" w16cid:durableId="287203537">
    <w:abstractNumId w:val="3"/>
  </w:num>
  <w:num w:numId="12" w16cid:durableId="259728935">
    <w:abstractNumId w:val="2"/>
  </w:num>
  <w:num w:numId="13" w16cid:durableId="1289895863">
    <w:abstractNumId w:val="1"/>
  </w:num>
  <w:num w:numId="14" w16cid:durableId="444809771">
    <w:abstractNumId w:val="0"/>
  </w:num>
  <w:num w:numId="15" w16cid:durableId="2043900402">
    <w:abstractNumId w:val="40"/>
  </w:num>
  <w:num w:numId="16" w16cid:durableId="456686638">
    <w:abstractNumId w:val="14"/>
  </w:num>
  <w:num w:numId="17" w16cid:durableId="939917980">
    <w:abstractNumId w:val="27"/>
  </w:num>
  <w:num w:numId="18" w16cid:durableId="1696073736">
    <w:abstractNumId w:val="22"/>
  </w:num>
  <w:num w:numId="19" w16cid:durableId="1751391910">
    <w:abstractNumId w:val="12"/>
  </w:num>
  <w:num w:numId="20" w16cid:durableId="1161694474">
    <w:abstractNumId w:val="41"/>
  </w:num>
  <w:num w:numId="21" w16cid:durableId="1678574777">
    <w:abstractNumId w:val="13"/>
  </w:num>
  <w:num w:numId="22" w16cid:durableId="1209106061">
    <w:abstractNumId w:val="26"/>
  </w:num>
  <w:num w:numId="23" w16cid:durableId="972255355">
    <w:abstractNumId w:val="36"/>
  </w:num>
  <w:num w:numId="24" w16cid:durableId="131145826">
    <w:abstractNumId w:val="46"/>
  </w:num>
  <w:num w:numId="25" w16cid:durableId="2086948730">
    <w:abstractNumId w:val="34"/>
  </w:num>
  <w:num w:numId="26" w16cid:durableId="1188954963">
    <w:abstractNumId w:val="35"/>
  </w:num>
  <w:num w:numId="27" w16cid:durableId="895971202">
    <w:abstractNumId w:val="19"/>
  </w:num>
  <w:num w:numId="28" w16cid:durableId="34670001">
    <w:abstractNumId w:val="15"/>
  </w:num>
  <w:num w:numId="29" w16cid:durableId="274793865">
    <w:abstractNumId w:val="42"/>
  </w:num>
  <w:num w:numId="30" w16cid:durableId="1930112071">
    <w:abstractNumId w:val="38"/>
  </w:num>
  <w:num w:numId="31" w16cid:durableId="952786317">
    <w:abstractNumId w:val="31"/>
  </w:num>
  <w:num w:numId="32" w16cid:durableId="808134614">
    <w:abstractNumId w:val="30"/>
  </w:num>
  <w:num w:numId="33" w16cid:durableId="847522613">
    <w:abstractNumId w:val="29"/>
  </w:num>
  <w:num w:numId="34" w16cid:durableId="1353458633">
    <w:abstractNumId w:val="11"/>
  </w:num>
  <w:num w:numId="35" w16cid:durableId="596211553">
    <w:abstractNumId w:val="16"/>
  </w:num>
  <w:num w:numId="36" w16cid:durableId="1207792078">
    <w:abstractNumId w:val="18"/>
  </w:num>
  <w:num w:numId="37" w16cid:durableId="1968968439">
    <w:abstractNumId w:val="32"/>
  </w:num>
  <w:num w:numId="38" w16cid:durableId="1887528440">
    <w:abstractNumId w:val="45"/>
  </w:num>
  <w:num w:numId="39" w16cid:durableId="845511259">
    <w:abstractNumId w:val="28"/>
  </w:num>
  <w:num w:numId="40" w16cid:durableId="1254775946">
    <w:abstractNumId w:val="17"/>
  </w:num>
  <w:num w:numId="41" w16cid:durableId="318844944">
    <w:abstractNumId w:val="43"/>
  </w:num>
  <w:num w:numId="42" w16cid:durableId="1317806137">
    <w:abstractNumId w:val="39"/>
  </w:num>
  <w:num w:numId="43" w16cid:durableId="1522401403">
    <w:abstractNumId w:val="20"/>
  </w:num>
  <w:num w:numId="44" w16cid:durableId="938486067">
    <w:abstractNumId w:val="23"/>
  </w:num>
  <w:num w:numId="45" w16cid:durableId="582378688">
    <w:abstractNumId w:val="21"/>
  </w:num>
  <w:num w:numId="46" w16cid:durableId="1880388049">
    <w:abstractNumId w:val="24"/>
  </w:num>
  <w:num w:numId="47" w16cid:durableId="725370978">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idi Mencl">
    <w15:presenceInfo w15:providerId="AD" w15:userId="S::heidi@qcsinfo.org::0f396580-d64c-485b-8dba-e9fa222a3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edit="forms" w:enforcement="1" w:cryptProviderType="rsaAES" w:cryptAlgorithmClass="hash" w:cryptAlgorithmType="typeAny" w:cryptAlgorithmSid="14" w:cryptSpinCount="100000" w:hash="lmD8XbmeGNyHjmjqOubbgOmQubxfYfDnQrEmJq7jwx1vlQqFy2MvHZIDcDt6C0ua9YKQnJj6sO1pmbNAKV+y0A==" w:salt="8mTKTGBpL3rwNAlsFLVv3g=="/>
  <w:defaultTabStop w:val="720"/>
  <w:hyphenationZone w:val="425"/>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1B"/>
    <w:rsid w:val="00000891"/>
    <w:rsid w:val="00000BB7"/>
    <w:rsid w:val="00000C3D"/>
    <w:rsid w:val="000108CF"/>
    <w:rsid w:val="0001231F"/>
    <w:rsid w:val="000137BD"/>
    <w:rsid w:val="00013CBF"/>
    <w:rsid w:val="00014D4C"/>
    <w:rsid w:val="00016CAC"/>
    <w:rsid w:val="000177D7"/>
    <w:rsid w:val="00021A4A"/>
    <w:rsid w:val="00022251"/>
    <w:rsid w:val="00022C21"/>
    <w:rsid w:val="000238E6"/>
    <w:rsid w:val="000251BE"/>
    <w:rsid w:val="000261D2"/>
    <w:rsid w:val="00027501"/>
    <w:rsid w:val="00027601"/>
    <w:rsid w:val="000278E3"/>
    <w:rsid w:val="00027B54"/>
    <w:rsid w:val="00030CA7"/>
    <w:rsid w:val="00031655"/>
    <w:rsid w:val="00032E4E"/>
    <w:rsid w:val="00033E41"/>
    <w:rsid w:val="000348D9"/>
    <w:rsid w:val="00034CEC"/>
    <w:rsid w:val="00035319"/>
    <w:rsid w:val="00035B38"/>
    <w:rsid w:val="00035EC4"/>
    <w:rsid w:val="000366F2"/>
    <w:rsid w:val="0003673C"/>
    <w:rsid w:val="00041C43"/>
    <w:rsid w:val="00043873"/>
    <w:rsid w:val="00044D89"/>
    <w:rsid w:val="00047919"/>
    <w:rsid w:val="00047965"/>
    <w:rsid w:val="0005033B"/>
    <w:rsid w:val="00050421"/>
    <w:rsid w:val="0005208E"/>
    <w:rsid w:val="000530CF"/>
    <w:rsid w:val="000539C8"/>
    <w:rsid w:val="00054B87"/>
    <w:rsid w:val="00055406"/>
    <w:rsid w:val="00057A83"/>
    <w:rsid w:val="0006006A"/>
    <w:rsid w:val="00060846"/>
    <w:rsid w:val="00061307"/>
    <w:rsid w:val="00062E60"/>
    <w:rsid w:val="0006420D"/>
    <w:rsid w:val="00066B5C"/>
    <w:rsid w:val="000730C7"/>
    <w:rsid w:val="00073626"/>
    <w:rsid w:val="0007604A"/>
    <w:rsid w:val="00076D3F"/>
    <w:rsid w:val="00077DD4"/>
    <w:rsid w:val="00080743"/>
    <w:rsid w:val="00080A3C"/>
    <w:rsid w:val="00081EF2"/>
    <w:rsid w:val="00085A5B"/>
    <w:rsid w:val="00086BA2"/>
    <w:rsid w:val="00087EA9"/>
    <w:rsid w:val="00090AF9"/>
    <w:rsid w:val="00095B94"/>
    <w:rsid w:val="000969A1"/>
    <w:rsid w:val="00096E83"/>
    <w:rsid w:val="0009786D"/>
    <w:rsid w:val="000A03BC"/>
    <w:rsid w:val="000A176B"/>
    <w:rsid w:val="000A2ED4"/>
    <w:rsid w:val="000A3576"/>
    <w:rsid w:val="000A3F01"/>
    <w:rsid w:val="000A4802"/>
    <w:rsid w:val="000A492E"/>
    <w:rsid w:val="000B169E"/>
    <w:rsid w:val="000B1F1E"/>
    <w:rsid w:val="000B22E9"/>
    <w:rsid w:val="000B24FF"/>
    <w:rsid w:val="000B3BAE"/>
    <w:rsid w:val="000B4556"/>
    <w:rsid w:val="000B5645"/>
    <w:rsid w:val="000B6ABD"/>
    <w:rsid w:val="000B6EBF"/>
    <w:rsid w:val="000B758D"/>
    <w:rsid w:val="000B77F5"/>
    <w:rsid w:val="000C0710"/>
    <w:rsid w:val="000C0D4E"/>
    <w:rsid w:val="000C1411"/>
    <w:rsid w:val="000C1AB3"/>
    <w:rsid w:val="000C3660"/>
    <w:rsid w:val="000C3E56"/>
    <w:rsid w:val="000C59A1"/>
    <w:rsid w:val="000D1CB3"/>
    <w:rsid w:val="000D1FDC"/>
    <w:rsid w:val="000D238E"/>
    <w:rsid w:val="000D2E6D"/>
    <w:rsid w:val="000D40AC"/>
    <w:rsid w:val="000D4906"/>
    <w:rsid w:val="000D691A"/>
    <w:rsid w:val="000D6DFE"/>
    <w:rsid w:val="000D725C"/>
    <w:rsid w:val="000E1719"/>
    <w:rsid w:val="000E33AA"/>
    <w:rsid w:val="000E3431"/>
    <w:rsid w:val="000E565F"/>
    <w:rsid w:val="000E5AC4"/>
    <w:rsid w:val="000E5C08"/>
    <w:rsid w:val="000E5CD7"/>
    <w:rsid w:val="000F0461"/>
    <w:rsid w:val="000F08F6"/>
    <w:rsid w:val="000F29B8"/>
    <w:rsid w:val="000F337D"/>
    <w:rsid w:val="000F6868"/>
    <w:rsid w:val="00101099"/>
    <w:rsid w:val="001025B4"/>
    <w:rsid w:val="001030B5"/>
    <w:rsid w:val="00104CEC"/>
    <w:rsid w:val="00107E5A"/>
    <w:rsid w:val="0011155F"/>
    <w:rsid w:val="00112739"/>
    <w:rsid w:val="00113F06"/>
    <w:rsid w:val="0011606A"/>
    <w:rsid w:val="00116878"/>
    <w:rsid w:val="00122732"/>
    <w:rsid w:val="00123B8B"/>
    <w:rsid w:val="0012547D"/>
    <w:rsid w:val="00125E17"/>
    <w:rsid w:val="00133175"/>
    <w:rsid w:val="00133A7C"/>
    <w:rsid w:val="00134ACF"/>
    <w:rsid w:val="001351AE"/>
    <w:rsid w:val="00136748"/>
    <w:rsid w:val="0013752B"/>
    <w:rsid w:val="00137542"/>
    <w:rsid w:val="00137FAE"/>
    <w:rsid w:val="00140FB7"/>
    <w:rsid w:val="001415B2"/>
    <w:rsid w:val="0014279D"/>
    <w:rsid w:val="00144373"/>
    <w:rsid w:val="00144722"/>
    <w:rsid w:val="0014492F"/>
    <w:rsid w:val="00144A65"/>
    <w:rsid w:val="00146A25"/>
    <w:rsid w:val="00147269"/>
    <w:rsid w:val="00151DB7"/>
    <w:rsid w:val="001539EA"/>
    <w:rsid w:val="00153E7E"/>
    <w:rsid w:val="0015752A"/>
    <w:rsid w:val="0016026F"/>
    <w:rsid w:val="00160731"/>
    <w:rsid w:val="001629D4"/>
    <w:rsid w:val="001641DD"/>
    <w:rsid w:val="00164A2C"/>
    <w:rsid w:val="00164E9D"/>
    <w:rsid w:val="001712DE"/>
    <w:rsid w:val="001715D1"/>
    <w:rsid w:val="00171F66"/>
    <w:rsid w:val="00177389"/>
    <w:rsid w:val="00180236"/>
    <w:rsid w:val="001806D1"/>
    <w:rsid w:val="001822DC"/>
    <w:rsid w:val="0018263E"/>
    <w:rsid w:val="0018288A"/>
    <w:rsid w:val="0018392E"/>
    <w:rsid w:val="001841CD"/>
    <w:rsid w:val="00185610"/>
    <w:rsid w:val="001858A2"/>
    <w:rsid w:val="00185A5F"/>
    <w:rsid w:val="00185A97"/>
    <w:rsid w:val="00185FF0"/>
    <w:rsid w:val="00190116"/>
    <w:rsid w:val="00190304"/>
    <w:rsid w:val="0019051C"/>
    <w:rsid w:val="001908C9"/>
    <w:rsid w:val="00190D61"/>
    <w:rsid w:val="00190E2B"/>
    <w:rsid w:val="0019297D"/>
    <w:rsid w:val="00193DC0"/>
    <w:rsid w:val="00194F80"/>
    <w:rsid w:val="00195903"/>
    <w:rsid w:val="0019626D"/>
    <w:rsid w:val="0019666A"/>
    <w:rsid w:val="00197804"/>
    <w:rsid w:val="001A0446"/>
    <w:rsid w:val="001A1EAB"/>
    <w:rsid w:val="001A3021"/>
    <w:rsid w:val="001A7F53"/>
    <w:rsid w:val="001B1D46"/>
    <w:rsid w:val="001B20AD"/>
    <w:rsid w:val="001B28AF"/>
    <w:rsid w:val="001B2EEE"/>
    <w:rsid w:val="001B3355"/>
    <w:rsid w:val="001C05C2"/>
    <w:rsid w:val="001C0D53"/>
    <w:rsid w:val="001C1BB3"/>
    <w:rsid w:val="001C2FD8"/>
    <w:rsid w:val="001C3DD9"/>
    <w:rsid w:val="001C4B99"/>
    <w:rsid w:val="001C6119"/>
    <w:rsid w:val="001D0232"/>
    <w:rsid w:val="001D0CBE"/>
    <w:rsid w:val="001D37C8"/>
    <w:rsid w:val="001D37F9"/>
    <w:rsid w:val="001D5610"/>
    <w:rsid w:val="001D7328"/>
    <w:rsid w:val="001E0E85"/>
    <w:rsid w:val="001E154F"/>
    <w:rsid w:val="001E1951"/>
    <w:rsid w:val="001E20AE"/>
    <w:rsid w:val="001E223C"/>
    <w:rsid w:val="001E335A"/>
    <w:rsid w:val="001E3C57"/>
    <w:rsid w:val="001E3F08"/>
    <w:rsid w:val="001E4551"/>
    <w:rsid w:val="001E7FA2"/>
    <w:rsid w:val="001F1E78"/>
    <w:rsid w:val="001F2B49"/>
    <w:rsid w:val="001F3046"/>
    <w:rsid w:val="001F331B"/>
    <w:rsid w:val="001F5DAC"/>
    <w:rsid w:val="001F614B"/>
    <w:rsid w:val="001F6DA9"/>
    <w:rsid w:val="002001CB"/>
    <w:rsid w:val="00201729"/>
    <w:rsid w:val="0020353D"/>
    <w:rsid w:val="002055B7"/>
    <w:rsid w:val="0020785B"/>
    <w:rsid w:val="002119FD"/>
    <w:rsid w:val="00211E38"/>
    <w:rsid w:val="00212112"/>
    <w:rsid w:val="0021494D"/>
    <w:rsid w:val="00214BA5"/>
    <w:rsid w:val="002154EC"/>
    <w:rsid w:val="002165CC"/>
    <w:rsid w:val="00216D88"/>
    <w:rsid w:val="0021737A"/>
    <w:rsid w:val="00217DB9"/>
    <w:rsid w:val="002201FF"/>
    <w:rsid w:val="00220702"/>
    <w:rsid w:val="002208EE"/>
    <w:rsid w:val="00220D40"/>
    <w:rsid w:val="00221B7D"/>
    <w:rsid w:val="00223A7C"/>
    <w:rsid w:val="00225472"/>
    <w:rsid w:val="002275E3"/>
    <w:rsid w:val="00227F37"/>
    <w:rsid w:val="00230293"/>
    <w:rsid w:val="0023212B"/>
    <w:rsid w:val="00233AE0"/>
    <w:rsid w:val="00234FB9"/>
    <w:rsid w:val="00236747"/>
    <w:rsid w:val="002377AC"/>
    <w:rsid w:val="002415C5"/>
    <w:rsid w:val="00244116"/>
    <w:rsid w:val="00244CFB"/>
    <w:rsid w:val="00245C2D"/>
    <w:rsid w:val="00245DC9"/>
    <w:rsid w:val="00250E86"/>
    <w:rsid w:val="00251A5D"/>
    <w:rsid w:val="00251B4B"/>
    <w:rsid w:val="00251B7C"/>
    <w:rsid w:val="002543EB"/>
    <w:rsid w:val="002551AE"/>
    <w:rsid w:val="00261109"/>
    <w:rsid w:val="00261CB8"/>
    <w:rsid w:val="00265658"/>
    <w:rsid w:val="00266174"/>
    <w:rsid w:val="002666B2"/>
    <w:rsid w:val="00266C65"/>
    <w:rsid w:val="00272325"/>
    <w:rsid w:val="0027264F"/>
    <w:rsid w:val="002728E1"/>
    <w:rsid w:val="00275CEA"/>
    <w:rsid w:val="00280F35"/>
    <w:rsid w:val="0028195B"/>
    <w:rsid w:val="00282FEE"/>
    <w:rsid w:val="00284F6C"/>
    <w:rsid w:val="00285C0A"/>
    <w:rsid w:val="002865C6"/>
    <w:rsid w:val="00287ACB"/>
    <w:rsid w:val="002932E7"/>
    <w:rsid w:val="002934EF"/>
    <w:rsid w:val="002944E0"/>
    <w:rsid w:val="002948FD"/>
    <w:rsid w:val="002959CC"/>
    <w:rsid w:val="00297BD0"/>
    <w:rsid w:val="002A2017"/>
    <w:rsid w:val="002A3660"/>
    <w:rsid w:val="002A53E8"/>
    <w:rsid w:val="002A5510"/>
    <w:rsid w:val="002A63E1"/>
    <w:rsid w:val="002A64C9"/>
    <w:rsid w:val="002A7944"/>
    <w:rsid w:val="002B2523"/>
    <w:rsid w:val="002B2C5E"/>
    <w:rsid w:val="002B2CEC"/>
    <w:rsid w:val="002B3BB3"/>
    <w:rsid w:val="002B4993"/>
    <w:rsid w:val="002B508A"/>
    <w:rsid w:val="002B58BF"/>
    <w:rsid w:val="002B6655"/>
    <w:rsid w:val="002B69AD"/>
    <w:rsid w:val="002B6E74"/>
    <w:rsid w:val="002C031B"/>
    <w:rsid w:val="002C0DB7"/>
    <w:rsid w:val="002C114A"/>
    <w:rsid w:val="002C31C6"/>
    <w:rsid w:val="002C4040"/>
    <w:rsid w:val="002C5DC7"/>
    <w:rsid w:val="002D0883"/>
    <w:rsid w:val="002D1263"/>
    <w:rsid w:val="002D1743"/>
    <w:rsid w:val="002D1814"/>
    <w:rsid w:val="002D3609"/>
    <w:rsid w:val="002E27D3"/>
    <w:rsid w:val="002E453C"/>
    <w:rsid w:val="002E4ECF"/>
    <w:rsid w:val="002E63B8"/>
    <w:rsid w:val="002E6A81"/>
    <w:rsid w:val="002E75CE"/>
    <w:rsid w:val="002F0D2C"/>
    <w:rsid w:val="002F30AF"/>
    <w:rsid w:val="002F6D86"/>
    <w:rsid w:val="002F742A"/>
    <w:rsid w:val="002F75F0"/>
    <w:rsid w:val="003009A6"/>
    <w:rsid w:val="00302C5C"/>
    <w:rsid w:val="00303900"/>
    <w:rsid w:val="00303D2E"/>
    <w:rsid w:val="00303DF5"/>
    <w:rsid w:val="00304261"/>
    <w:rsid w:val="00304466"/>
    <w:rsid w:val="003125D2"/>
    <w:rsid w:val="00315520"/>
    <w:rsid w:val="00315E96"/>
    <w:rsid w:val="0031767E"/>
    <w:rsid w:val="00317E54"/>
    <w:rsid w:val="003220C5"/>
    <w:rsid w:val="003225C6"/>
    <w:rsid w:val="00322C93"/>
    <w:rsid w:val="00323667"/>
    <w:rsid w:val="003249DB"/>
    <w:rsid w:val="0032795F"/>
    <w:rsid w:val="00332AAB"/>
    <w:rsid w:val="00333D46"/>
    <w:rsid w:val="00334116"/>
    <w:rsid w:val="003358DA"/>
    <w:rsid w:val="003407D8"/>
    <w:rsid w:val="00343FC8"/>
    <w:rsid w:val="003440E7"/>
    <w:rsid w:val="00344561"/>
    <w:rsid w:val="00345178"/>
    <w:rsid w:val="00345A38"/>
    <w:rsid w:val="003461A8"/>
    <w:rsid w:val="00347B76"/>
    <w:rsid w:val="00350373"/>
    <w:rsid w:val="003529F0"/>
    <w:rsid w:val="00353708"/>
    <w:rsid w:val="00354118"/>
    <w:rsid w:val="00355C0C"/>
    <w:rsid w:val="00355DB9"/>
    <w:rsid w:val="00360701"/>
    <w:rsid w:val="00360E2A"/>
    <w:rsid w:val="00361A86"/>
    <w:rsid w:val="00361BCC"/>
    <w:rsid w:val="003620BD"/>
    <w:rsid w:val="003630B3"/>
    <w:rsid w:val="00363358"/>
    <w:rsid w:val="00363410"/>
    <w:rsid w:val="003644BD"/>
    <w:rsid w:val="00365134"/>
    <w:rsid w:val="00365A76"/>
    <w:rsid w:val="00365A9D"/>
    <w:rsid w:val="00370393"/>
    <w:rsid w:val="003741E8"/>
    <w:rsid w:val="00377234"/>
    <w:rsid w:val="00377ADF"/>
    <w:rsid w:val="00380373"/>
    <w:rsid w:val="0038106F"/>
    <w:rsid w:val="003844EF"/>
    <w:rsid w:val="00387F45"/>
    <w:rsid w:val="00387FDC"/>
    <w:rsid w:val="00391EF0"/>
    <w:rsid w:val="00392526"/>
    <w:rsid w:val="003950EF"/>
    <w:rsid w:val="003966E0"/>
    <w:rsid w:val="00397DD4"/>
    <w:rsid w:val="003A1230"/>
    <w:rsid w:val="003A1650"/>
    <w:rsid w:val="003A2701"/>
    <w:rsid w:val="003A3DF4"/>
    <w:rsid w:val="003A5F27"/>
    <w:rsid w:val="003A645B"/>
    <w:rsid w:val="003B0F4C"/>
    <w:rsid w:val="003B10D6"/>
    <w:rsid w:val="003B125B"/>
    <w:rsid w:val="003B1F68"/>
    <w:rsid w:val="003B2CEE"/>
    <w:rsid w:val="003B6C1A"/>
    <w:rsid w:val="003B7914"/>
    <w:rsid w:val="003B7B0E"/>
    <w:rsid w:val="003C0778"/>
    <w:rsid w:val="003C2E62"/>
    <w:rsid w:val="003C499D"/>
    <w:rsid w:val="003D0697"/>
    <w:rsid w:val="003D2D17"/>
    <w:rsid w:val="003D2F38"/>
    <w:rsid w:val="003D3D4E"/>
    <w:rsid w:val="003D44A8"/>
    <w:rsid w:val="003E14E3"/>
    <w:rsid w:val="003E1D6E"/>
    <w:rsid w:val="003E55BA"/>
    <w:rsid w:val="003E6915"/>
    <w:rsid w:val="003F0862"/>
    <w:rsid w:val="003F497A"/>
    <w:rsid w:val="003F4BDD"/>
    <w:rsid w:val="003F5678"/>
    <w:rsid w:val="003F73D9"/>
    <w:rsid w:val="0040053E"/>
    <w:rsid w:val="00400585"/>
    <w:rsid w:val="00401995"/>
    <w:rsid w:val="0040251F"/>
    <w:rsid w:val="00403B06"/>
    <w:rsid w:val="00404A9C"/>
    <w:rsid w:val="0040597C"/>
    <w:rsid w:val="004068D4"/>
    <w:rsid w:val="00407566"/>
    <w:rsid w:val="00407C13"/>
    <w:rsid w:val="0041129E"/>
    <w:rsid w:val="00411857"/>
    <w:rsid w:val="00412218"/>
    <w:rsid w:val="00415688"/>
    <w:rsid w:val="00416065"/>
    <w:rsid w:val="00416266"/>
    <w:rsid w:val="004164BB"/>
    <w:rsid w:val="00416C87"/>
    <w:rsid w:val="00417E72"/>
    <w:rsid w:val="004204E5"/>
    <w:rsid w:val="00420530"/>
    <w:rsid w:val="004215B6"/>
    <w:rsid w:val="00422E77"/>
    <w:rsid w:val="0042353E"/>
    <w:rsid w:val="0042365C"/>
    <w:rsid w:val="00424AC3"/>
    <w:rsid w:val="00424D07"/>
    <w:rsid w:val="0042537F"/>
    <w:rsid w:val="004257B8"/>
    <w:rsid w:val="004257BF"/>
    <w:rsid w:val="00426C04"/>
    <w:rsid w:val="00433C3A"/>
    <w:rsid w:val="00436FE6"/>
    <w:rsid w:val="0043742C"/>
    <w:rsid w:val="00440DDB"/>
    <w:rsid w:val="00441314"/>
    <w:rsid w:val="00441A4B"/>
    <w:rsid w:val="00442227"/>
    <w:rsid w:val="00442EF2"/>
    <w:rsid w:val="004459A1"/>
    <w:rsid w:val="00450DB9"/>
    <w:rsid w:val="00453503"/>
    <w:rsid w:val="004566AA"/>
    <w:rsid w:val="00457529"/>
    <w:rsid w:val="00460C2C"/>
    <w:rsid w:val="00461690"/>
    <w:rsid w:val="00461906"/>
    <w:rsid w:val="00461FA0"/>
    <w:rsid w:val="0046270C"/>
    <w:rsid w:val="00463A7F"/>
    <w:rsid w:val="004661E3"/>
    <w:rsid w:val="00467E18"/>
    <w:rsid w:val="00470900"/>
    <w:rsid w:val="004722B5"/>
    <w:rsid w:val="00473612"/>
    <w:rsid w:val="004756AE"/>
    <w:rsid w:val="0047778F"/>
    <w:rsid w:val="00480786"/>
    <w:rsid w:val="00482345"/>
    <w:rsid w:val="00484759"/>
    <w:rsid w:val="00484C93"/>
    <w:rsid w:val="00484D09"/>
    <w:rsid w:val="00485704"/>
    <w:rsid w:val="00486D07"/>
    <w:rsid w:val="00487437"/>
    <w:rsid w:val="00487BAB"/>
    <w:rsid w:val="00487D8D"/>
    <w:rsid w:val="00492086"/>
    <w:rsid w:val="0049251A"/>
    <w:rsid w:val="00493658"/>
    <w:rsid w:val="00496233"/>
    <w:rsid w:val="004968C2"/>
    <w:rsid w:val="004A21C1"/>
    <w:rsid w:val="004A281F"/>
    <w:rsid w:val="004A359A"/>
    <w:rsid w:val="004A3F33"/>
    <w:rsid w:val="004A4D5D"/>
    <w:rsid w:val="004A4F7F"/>
    <w:rsid w:val="004A503F"/>
    <w:rsid w:val="004A54BB"/>
    <w:rsid w:val="004A606A"/>
    <w:rsid w:val="004A7458"/>
    <w:rsid w:val="004B0125"/>
    <w:rsid w:val="004B5350"/>
    <w:rsid w:val="004B79A4"/>
    <w:rsid w:val="004C31AA"/>
    <w:rsid w:val="004C3873"/>
    <w:rsid w:val="004C3B45"/>
    <w:rsid w:val="004C7746"/>
    <w:rsid w:val="004D086D"/>
    <w:rsid w:val="004D1E64"/>
    <w:rsid w:val="004D28D7"/>
    <w:rsid w:val="004D31E9"/>
    <w:rsid w:val="004D39C5"/>
    <w:rsid w:val="004D5222"/>
    <w:rsid w:val="004E0438"/>
    <w:rsid w:val="004E08D4"/>
    <w:rsid w:val="004E08DB"/>
    <w:rsid w:val="004E09E7"/>
    <w:rsid w:val="004E27EC"/>
    <w:rsid w:val="004E2A0D"/>
    <w:rsid w:val="004E3CA7"/>
    <w:rsid w:val="004E430F"/>
    <w:rsid w:val="004E49CE"/>
    <w:rsid w:val="004E65D5"/>
    <w:rsid w:val="004E6A28"/>
    <w:rsid w:val="004E7D8E"/>
    <w:rsid w:val="004F0A8B"/>
    <w:rsid w:val="004F3110"/>
    <w:rsid w:val="004F3930"/>
    <w:rsid w:val="004F498E"/>
    <w:rsid w:val="004F4B72"/>
    <w:rsid w:val="004F5551"/>
    <w:rsid w:val="004F57C8"/>
    <w:rsid w:val="004F6066"/>
    <w:rsid w:val="004F7629"/>
    <w:rsid w:val="00500FC2"/>
    <w:rsid w:val="00501D15"/>
    <w:rsid w:val="00502FBF"/>
    <w:rsid w:val="00503A2E"/>
    <w:rsid w:val="00505D40"/>
    <w:rsid w:val="00510AB5"/>
    <w:rsid w:val="00510CCD"/>
    <w:rsid w:val="005111AB"/>
    <w:rsid w:val="00512163"/>
    <w:rsid w:val="00514530"/>
    <w:rsid w:val="00514CA4"/>
    <w:rsid w:val="00516643"/>
    <w:rsid w:val="00517CD8"/>
    <w:rsid w:val="005218BB"/>
    <w:rsid w:val="005218CE"/>
    <w:rsid w:val="00523B03"/>
    <w:rsid w:val="00524112"/>
    <w:rsid w:val="005255FF"/>
    <w:rsid w:val="00525811"/>
    <w:rsid w:val="00525F01"/>
    <w:rsid w:val="00527ACC"/>
    <w:rsid w:val="005306D5"/>
    <w:rsid w:val="005324D8"/>
    <w:rsid w:val="00533047"/>
    <w:rsid w:val="005331EA"/>
    <w:rsid w:val="00534D54"/>
    <w:rsid w:val="0053795B"/>
    <w:rsid w:val="005413A4"/>
    <w:rsid w:val="0054154F"/>
    <w:rsid w:val="0054294E"/>
    <w:rsid w:val="00542FD9"/>
    <w:rsid w:val="00543281"/>
    <w:rsid w:val="00546845"/>
    <w:rsid w:val="00547278"/>
    <w:rsid w:val="00547B8F"/>
    <w:rsid w:val="00561C36"/>
    <w:rsid w:val="0056233C"/>
    <w:rsid w:val="00564663"/>
    <w:rsid w:val="00565721"/>
    <w:rsid w:val="0056666A"/>
    <w:rsid w:val="00567D7A"/>
    <w:rsid w:val="005704C8"/>
    <w:rsid w:val="00570800"/>
    <w:rsid w:val="00571134"/>
    <w:rsid w:val="005715FE"/>
    <w:rsid w:val="0057168D"/>
    <w:rsid w:val="005718A1"/>
    <w:rsid w:val="00572508"/>
    <w:rsid w:val="00572FBE"/>
    <w:rsid w:val="00573846"/>
    <w:rsid w:val="005757C5"/>
    <w:rsid w:val="0057642E"/>
    <w:rsid w:val="00577AEC"/>
    <w:rsid w:val="00582F5C"/>
    <w:rsid w:val="00583360"/>
    <w:rsid w:val="0058608D"/>
    <w:rsid w:val="00586CE6"/>
    <w:rsid w:val="005913B7"/>
    <w:rsid w:val="00591A9F"/>
    <w:rsid w:val="00591D1D"/>
    <w:rsid w:val="00592077"/>
    <w:rsid w:val="00592C16"/>
    <w:rsid w:val="005944C8"/>
    <w:rsid w:val="00594852"/>
    <w:rsid w:val="00596358"/>
    <w:rsid w:val="00596BDB"/>
    <w:rsid w:val="005A1197"/>
    <w:rsid w:val="005A2F9E"/>
    <w:rsid w:val="005A3EC5"/>
    <w:rsid w:val="005A7163"/>
    <w:rsid w:val="005A74D7"/>
    <w:rsid w:val="005B0676"/>
    <w:rsid w:val="005B0AE9"/>
    <w:rsid w:val="005B14D8"/>
    <w:rsid w:val="005B1BFF"/>
    <w:rsid w:val="005B3E7D"/>
    <w:rsid w:val="005C039F"/>
    <w:rsid w:val="005C06FC"/>
    <w:rsid w:val="005C0766"/>
    <w:rsid w:val="005C0790"/>
    <w:rsid w:val="005C0F19"/>
    <w:rsid w:val="005C17EE"/>
    <w:rsid w:val="005C65FA"/>
    <w:rsid w:val="005D08EA"/>
    <w:rsid w:val="005D08F0"/>
    <w:rsid w:val="005D0E9A"/>
    <w:rsid w:val="005D4634"/>
    <w:rsid w:val="005D46BD"/>
    <w:rsid w:val="005D4F14"/>
    <w:rsid w:val="005D5BBB"/>
    <w:rsid w:val="005D66A6"/>
    <w:rsid w:val="005D6A8D"/>
    <w:rsid w:val="005D76B6"/>
    <w:rsid w:val="005E039D"/>
    <w:rsid w:val="005E0778"/>
    <w:rsid w:val="005E0835"/>
    <w:rsid w:val="005E08F4"/>
    <w:rsid w:val="005E1CD0"/>
    <w:rsid w:val="005E31D7"/>
    <w:rsid w:val="005E355B"/>
    <w:rsid w:val="005E4670"/>
    <w:rsid w:val="005E46A0"/>
    <w:rsid w:val="005F01E9"/>
    <w:rsid w:val="005F12AE"/>
    <w:rsid w:val="005F2DFA"/>
    <w:rsid w:val="005F360F"/>
    <w:rsid w:val="005F57DA"/>
    <w:rsid w:val="005F6CC0"/>
    <w:rsid w:val="005F6D1E"/>
    <w:rsid w:val="005F715A"/>
    <w:rsid w:val="005F7A34"/>
    <w:rsid w:val="0060081E"/>
    <w:rsid w:val="00603B49"/>
    <w:rsid w:val="00603CAF"/>
    <w:rsid w:val="00603E65"/>
    <w:rsid w:val="00605850"/>
    <w:rsid w:val="0060623D"/>
    <w:rsid w:val="0061076A"/>
    <w:rsid w:val="00610771"/>
    <w:rsid w:val="006111DB"/>
    <w:rsid w:val="00611BFF"/>
    <w:rsid w:val="00613599"/>
    <w:rsid w:val="00615113"/>
    <w:rsid w:val="00615443"/>
    <w:rsid w:val="00615752"/>
    <w:rsid w:val="00616115"/>
    <w:rsid w:val="00616546"/>
    <w:rsid w:val="00616A71"/>
    <w:rsid w:val="00617866"/>
    <w:rsid w:val="00620BE5"/>
    <w:rsid w:val="00620CBF"/>
    <w:rsid w:val="00624EA8"/>
    <w:rsid w:val="00625D38"/>
    <w:rsid w:val="00626283"/>
    <w:rsid w:val="00626A4D"/>
    <w:rsid w:val="00626AE5"/>
    <w:rsid w:val="00626CB8"/>
    <w:rsid w:val="0063253A"/>
    <w:rsid w:val="0063253F"/>
    <w:rsid w:val="0063275C"/>
    <w:rsid w:val="00633BA8"/>
    <w:rsid w:val="00634DC7"/>
    <w:rsid w:val="00636FD5"/>
    <w:rsid w:val="00641A00"/>
    <w:rsid w:val="00641C85"/>
    <w:rsid w:val="006425C5"/>
    <w:rsid w:val="00642BF5"/>
    <w:rsid w:val="006450A1"/>
    <w:rsid w:val="006455A8"/>
    <w:rsid w:val="006459C1"/>
    <w:rsid w:val="00646246"/>
    <w:rsid w:val="0064626F"/>
    <w:rsid w:val="00646B18"/>
    <w:rsid w:val="00656801"/>
    <w:rsid w:val="00657C00"/>
    <w:rsid w:val="00657E9F"/>
    <w:rsid w:val="006606FF"/>
    <w:rsid w:val="00661B51"/>
    <w:rsid w:val="00662868"/>
    <w:rsid w:val="006640D6"/>
    <w:rsid w:val="00664540"/>
    <w:rsid w:val="00664D96"/>
    <w:rsid w:val="00666263"/>
    <w:rsid w:val="006674A1"/>
    <w:rsid w:val="006677C8"/>
    <w:rsid w:val="00673000"/>
    <w:rsid w:val="00674CBC"/>
    <w:rsid w:val="00675FBC"/>
    <w:rsid w:val="00676287"/>
    <w:rsid w:val="0068047E"/>
    <w:rsid w:val="00685468"/>
    <w:rsid w:val="00685E4E"/>
    <w:rsid w:val="00690150"/>
    <w:rsid w:val="00690518"/>
    <w:rsid w:val="00690C84"/>
    <w:rsid w:val="00691D33"/>
    <w:rsid w:val="006936E3"/>
    <w:rsid w:val="00697946"/>
    <w:rsid w:val="00697999"/>
    <w:rsid w:val="006A10FC"/>
    <w:rsid w:val="006A1E1C"/>
    <w:rsid w:val="006A2550"/>
    <w:rsid w:val="006A3E90"/>
    <w:rsid w:val="006A45DB"/>
    <w:rsid w:val="006B0B8C"/>
    <w:rsid w:val="006B1B31"/>
    <w:rsid w:val="006B2385"/>
    <w:rsid w:val="006B32B5"/>
    <w:rsid w:val="006B4FBD"/>
    <w:rsid w:val="006C0675"/>
    <w:rsid w:val="006C13CF"/>
    <w:rsid w:val="006C2EC0"/>
    <w:rsid w:val="006C74D1"/>
    <w:rsid w:val="006D0526"/>
    <w:rsid w:val="006D05A6"/>
    <w:rsid w:val="006D08D7"/>
    <w:rsid w:val="006D0919"/>
    <w:rsid w:val="006D127F"/>
    <w:rsid w:val="006D26E8"/>
    <w:rsid w:val="006D69AE"/>
    <w:rsid w:val="006D71A6"/>
    <w:rsid w:val="006D7D3B"/>
    <w:rsid w:val="006E0D44"/>
    <w:rsid w:val="006E1BA7"/>
    <w:rsid w:val="006E2F10"/>
    <w:rsid w:val="006E31D7"/>
    <w:rsid w:val="006E50BE"/>
    <w:rsid w:val="006F0FF5"/>
    <w:rsid w:val="006F2291"/>
    <w:rsid w:val="006F24D5"/>
    <w:rsid w:val="006F29C6"/>
    <w:rsid w:val="006F4D6B"/>
    <w:rsid w:val="006F533A"/>
    <w:rsid w:val="006F7B81"/>
    <w:rsid w:val="00700ADF"/>
    <w:rsid w:val="0070209A"/>
    <w:rsid w:val="00702346"/>
    <w:rsid w:val="00702440"/>
    <w:rsid w:val="007027B0"/>
    <w:rsid w:val="00702BAF"/>
    <w:rsid w:val="00702F19"/>
    <w:rsid w:val="0070311A"/>
    <w:rsid w:val="00703522"/>
    <w:rsid w:val="00703D70"/>
    <w:rsid w:val="0070608E"/>
    <w:rsid w:val="007060F5"/>
    <w:rsid w:val="007072C8"/>
    <w:rsid w:val="00712222"/>
    <w:rsid w:val="007143FF"/>
    <w:rsid w:val="0071552F"/>
    <w:rsid w:val="00715895"/>
    <w:rsid w:val="00715A74"/>
    <w:rsid w:val="00715B55"/>
    <w:rsid w:val="007163E4"/>
    <w:rsid w:val="00716E30"/>
    <w:rsid w:val="0071707B"/>
    <w:rsid w:val="007203CA"/>
    <w:rsid w:val="007209DB"/>
    <w:rsid w:val="00721878"/>
    <w:rsid w:val="00721976"/>
    <w:rsid w:val="00722152"/>
    <w:rsid w:val="0072220D"/>
    <w:rsid w:val="00722B89"/>
    <w:rsid w:val="00724AB8"/>
    <w:rsid w:val="00725848"/>
    <w:rsid w:val="00732AF1"/>
    <w:rsid w:val="0073427D"/>
    <w:rsid w:val="00734F07"/>
    <w:rsid w:val="00736F4C"/>
    <w:rsid w:val="00737DA1"/>
    <w:rsid w:val="00740FA1"/>
    <w:rsid w:val="00742445"/>
    <w:rsid w:val="007434EF"/>
    <w:rsid w:val="00746B6E"/>
    <w:rsid w:val="00751376"/>
    <w:rsid w:val="0075292F"/>
    <w:rsid w:val="007607B4"/>
    <w:rsid w:val="00764574"/>
    <w:rsid w:val="0076506D"/>
    <w:rsid w:val="0077032A"/>
    <w:rsid w:val="00770FE3"/>
    <w:rsid w:val="00772F31"/>
    <w:rsid w:val="0077323D"/>
    <w:rsid w:val="00773FE7"/>
    <w:rsid w:val="0077418D"/>
    <w:rsid w:val="00777C3C"/>
    <w:rsid w:val="00780331"/>
    <w:rsid w:val="0078045E"/>
    <w:rsid w:val="007825BC"/>
    <w:rsid w:val="00782B36"/>
    <w:rsid w:val="00782BE2"/>
    <w:rsid w:val="00783AF8"/>
    <w:rsid w:val="00784073"/>
    <w:rsid w:val="00784077"/>
    <w:rsid w:val="00785DA2"/>
    <w:rsid w:val="00790913"/>
    <w:rsid w:val="0079174D"/>
    <w:rsid w:val="00792B09"/>
    <w:rsid w:val="00793EEC"/>
    <w:rsid w:val="00796BC1"/>
    <w:rsid w:val="00796BCE"/>
    <w:rsid w:val="007972D0"/>
    <w:rsid w:val="00797471"/>
    <w:rsid w:val="007A060E"/>
    <w:rsid w:val="007A2B5F"/>
    <w:rsid w:val="007A3CAF"/>
    <w:rsid w:val="007A4C21"/>
    <w:rsid w:val="007A4CCA"/>
    <w:rsid w:val="007A5D20"/>
    <w:rsid w:val="007B02C2"/>
    <w:rsid w:val="007B16ED"/>
    <w:rsid w:val="007B63E4"/>
    <w:rsid w:val="007B7F27"/>
    <w:rsid w:val="007B7F89"/>
    <w:rsid w:val="007C0379"/>
    <w:rsid w:val="007C178B"/>
    <w:rsid w:val="007C1892"/>
    <w:rsid w:val="007C1C8F"/>
    <w:rsid w:val="007C2610"/>
    <w:rsid w:val="007C29F9"/>
    <w:rsid w:val="007C3467"/>
    <w:rsid w:val="007C5276"/>
    <w:rsid w:val="007C58C0"/>
    <w:rsid w:val="007D0934"/>
    <w:rsid w:val="007D3643"/>
    <w:rsid w:val="007D3C80"/>
    <w:rsid w:val="007D4A47"/>
    <w:rsid w:val="007D4B4E"/>
    <w:rsid w:val="007D5F8B"/>
    <w:rsid w:val="007E1EC8"/>
    <w:rsid w:val="007E218B"/>
    <w:rsid w:val="007E277B"/>
    <w:rsid w:val="007E30F1"/>
    <w:rsid w:val="007E3618"/>
    <w:rsid w:val="007E40A4"/>
    <w:rsid w:val="007E5A7F"/>
    <w:rsid w:val="007F3812"/>
    <w:rsid w:val="007F4486"/>
    <w:rsid w:val="007F490D"/>
    <w:rsid w:val="007F4E7F"/>
    <w:rsid w:val="007F4FF8"/>
    <w:rsid w:val="007F5494"/>
    <w:rsid w:val="007F549E"/>
    <w:rsid w:val="007F562F"/>
    <w:rsid w:val="007F5F57"/>
    <w:rsid w:val="007F7025"/>
    <w:rsid w:val="008006A4"/>
    <w:rsid w:val="00803184"/>
    <w:rsid w:val="008033A0"/>
    <w:rsid w:val="00804998"/>
    <w:rsid w:val="008054BB"/>
    <w:rsid w:val="00811015"/>
    <w:rsid w:val="00813475"/>
    <w:rsid w:val="00814D50"/>
    <w:rsid w:val="00814DE0"/>
    <w:rsid w:val="00815434"/>
    <w:rsid w:val="0081593E"/>
    <w:rsid w:val="00816040"/>
    <w:rsid w:val="008202EF"/>
    <w:rsid w:val="00820712"/>
    <w:rsid w:val="00821C67"/>
    <w:rsid w:val="00822139"/>
    <w:rsid w:val="00826931"/>
    <w:rsid w:val="0082693D"/>
    <w:rsid w:val="00830DCE"/>
    <w:rsid w:val="00833A79"/>
    <w:rsid w:val="00835A72"/>
    <w:rsid w:val="0083606C"/>
    <w:rsid w:val="0083784B"/>
    <w:rsid w:val="0084263D"/>
    <w:rsid w:val="008436F4"/>
    <w:rsid w:val="00843E18"/>
    <w:rsid w:val="00844BCF"/>
    <w:rsid w:val="008453C2"/>
    <w:rsid w:val="00851082"/>
    <w:rsid w:val="0085115E"/>
    <w:rsid w:val="00852256"/>
    <w:rsid w:val="00852975"/>
    <w:rsid w:val="00852991"/>
    <w:rsid w:val="00854B82"/>
    <w:rsid w:val="00854DCB"/>
    <w:rsid w:val="0085602D"/>
    <w:rsid w:val="00856DFC"/>
    <w:rsid w:val="00860051"/>
    <w:rsid w:val="00861342"/>
    <w:rsid w:val="00862364"/>
    <w:rsid w:val="00862956"/>
    <w:rsid w:val="008660E0"/>
    <w:rsid w:val="008730F5"/>
    <w:rsid w:val="00873803"/>
    <w:rsid w:val="00874668"/>
    <w:rsid w:val="00874F3C"/>
    <w:rsid w:val="00875C8B"/>
    <w:rsid w:val="008767E9"/>
    <w:rsid w:val="008773D5"/>
    <w:rsid w:val="00881092"/>
    <w:rsid w:val="00881A9E"/>
    <w:rsid w:val="00882149"/>
    <w:rsid w:val="008837FF"/>
    <w:rsid w:val="00884B72"/>
    <w:rsid w:val="00886B0E"/>
    <w:rsid w:val="008877DD"/>
    <w:rsid w:val="00892707"/>
    <w:rsid w:val="00894076"/>
    <w:rsid w:val="00895C0A"/>
    <w:rsid w:val="00896BE6"/>
    <w:rsid w:val="008A01AC"/>
    <w:rsid w:val="008A01C9"/>
    <w:rsid w:val="008A0DC5"/>
    <w:rsid w:val="008A11E8"/>
    <w:rsid w:val="008A2E12"/>
    <w:rsid w:val="008A3739"/>
    <w:rsid w:val="008A3A50"/>
    <w:rsid w:val="008A4D5C"/>
    <w:rsid w:val="008A51E0"/>
    <w:rsid w:val="008A6AE4"/>
    <w:rsid w:val="008A6BA5"/>
    <w:rsid w:val="008A70F1"/>
    <w:rsid w:val="008B176C"/>
    <w:rsid w:val="008B1845"/>
    <w:rsid w:val="008B3B93"/>
    <w:rsid w:val="008B471B"/>
    <w:rsid w:val="008B5518"/>
    <w:rsid w:val="008B704A"/>
    <w:rsid w:val="008B70CD"/>
    <w:rsid w:val="008B7433"/>
    <w:rsid w:val="008B7558"/>
    <w:rsid w:val="008C04F6"/>
    <w:rsid w:val="008C1D27"/>
    <w:rsid w:val="008C2122"/>
    <w:rsid w:val="008C2ED4"/>
    <w:rsid w:val="008C3128"/>
    <w:rsid w:val="008C3D46"/>
    <w:rsid w:val="008C4A2C"/>
    <w:rsid w:val="008C6728"/>
    <w:rsid w:val="008D028A"/>
    <w:rsid w:val="008D1468"/>
    <w:rsid w:val="008D318D"/>
    <w:rsid w:val="008D43D3"/>
    <w:rsid w:val="008D5BF7"/>
    <w:rsid w:val="008D62B2"/>
    <w:rsid w:val="008D70B3"/>
    <w:rsid w:val="008D73B1"/>
    <w:rsid w:val="008D7402"/>
    <w:rsid w:val="008D75CD"/>
    <w:rsid w:val="008D7D0C"/>
    <w:rsid w:val="008E179B"/>
    <w:rsid w:val="008E2D23"/>
    <w:rsid w:val="008E3724"/>
    <w:rsid w:val="008E4041"/>
    <w:rsid w:val="008E4A80"/>
    <w:rsid w:val="008E4BA0"/>
    <w:rsid w:val="008E5E8D"/>
    <w:rsid w:val="008E7976"/>
    <w:rsid w:val="008E7C99"/>
    <w:rsid w:val="008F03EF"/>
    <w:rsid w:val="008F08D5"/>
    <w:rsid w:val="008F1FBF"/>
    <w:rsid w:val="008F2EB0"/>
    <w:rsid w:val="008F5304"/>
    <w:rsid w:val="008F5BCB"/>
    <w:rsid w:val="008F66C6"/>
    <w:rsid w:val="008F71C7"/>
    <w:rsid w:val="00902266"/>
    <w:rsid w:val="00903295"/>
    <w:rsid w:val="009033FE"/>
    <w:rsid w:val="0090400E"/>
    <w:rsid w:val="0090469D"/>
    <w:rsid w:val="009061EE"/>
    <w:rsid w:val="00907509"/>
    <w:rsid w:val="0091330D"/>
    <w:rsid w:val="00914942"/>
    <w:rsid w:val="009150C5"/>
    <w:rsid w:val="00916E30"/>
    <w:rsid w:val="00917659"/>
    <w:rsid w:val="00920BBF"/>
    <w:rsid w:val="0092139C"/>
    <w:rsid w:val="0092268F"/>
    <w:rsid w:val="00922D95"/>
    <w:rsid w:val="009234AF"/>
    <w:rsid w:val="009236B2"/>
    <w:rsid w:val="00926645"/>
    <w:rsid w:val="00930FA6"/>
    <w:rsid w:val="00933AF6"/>
    <w:rsid w:val="00933C53"/>
    <w:rsid w:val="00934EAA"/>
    <w:rsid w:val="00935186"/>
    <w:rsid w:val="00935E96"/>
    <w:rsid w:val="009363D4"/>
    <w:rsid w:val="00937397"/>
    <w:rsid w:val="0094184D"/>
    <w:rsid w:val="009429C8"/>
    <w:rsid w:val="00943387"/>
    <w:rsid w:val="009433CB"/>
    <w:rsid w:val="009452FB"/>
    <w:rsid w:val="009452FE"/>
    <w:rsid w:val="009462C7"/>
    <w:rsid w:val="009468B5"/>
    <w:rsid w:val="009508A3"/>
    <w:rsid w:val="0095175B"/>
    <w:rsid w:val="009524CA"/>
    <w:rsid w:val="00953CC0"/>
    <w:rsid w:val="009547E2"/>
    <w:rsid w:val="00955280"/>
    <w:rsid w:val="009560D7"/>
    <w:rsid w:val="009567C1"/>
    <w:rsid w:val="00957778"/>
    <w:rsid w:val="00957BBE"/>
    <w:rsid w:val="00957C96"/>
    <w:rsid w:val="00962029"/>
    <w:rsid w:val="0096242B"/>
    <w:rsid w:val="00963C15"/>
    <w:rsid w:val="009640C3"/>
    <w:rsid w:val="00965316"/>
    <w:rsid w:val="0096564D"/>
    <w:rsid w:val="00965EF3"/>
    <w:rsid w:val="00967FC5"/>
    <w:rsid w:val="009714B9"/>
    <w:rsid w:val="00971794"/>
    <w:rsid w:val="00971CED"/>
    <w:rsid w:val="0097222C"/>
    <w:rsid w:val="00975DD0"/>
    <w:rsid w:val="00977825"/>
    <w:rsid w:val="009804C5"/>
    <w:rsid w:val="00981D9E"/>
    <w:rsid w:val="00982038"/>
    <w:rsid w:val="00982842"/>
    <w:rsid w:val="00983DE2"/>
    <w:rsid w:val="0098643C"/>
    <w:rsid w:val="00987EB7"/>
    <w:rsid w:val="00987EDB"/>
    <w:rsid w:val="009904CA"/>
    <w:rsid w:val="00991AF6"/>
    <w:rsid w:val="00992393"/>
    <w:rsid w:val="00993B14"/>
    <w:rsid w:val="009947D0"/>
    <w:rsid w:val="0099543F"/>
    <w:rsid w:val="009957F5"/>
    <w:rsid w:val="009958E6"/>
    <w:rsid w:val="009A0B10"/>
    <w:rsid w:val="009A1BA9"/>
    <w:rsid w:val="009A712C"/>
    <w:rsid w:val="009A79CC"/>
    <w:rsid w:val="009A7F43"/>
    <w:rsid w:val="009A7F70"/>
    <w:rsid w:val="009B268D"/>
    <w:rsid w:val="009B3533"/>
    <w:rsid w:val="009B6206"/>
    <w:rsid w:val="009B625A"/>
    <w:rsid w:val="009B6578"/>
    <w:rsid w:val="009B6E45"/>
    <w:rsid w:val="009B7D02"/>
    <w:rsid w:val="009C113D"/>
    <w:rsid w:val="009C3046"/>
    <w:rsid w:val="009C629E"/>
    <w:rsid w:val="009C67B8"/>
    <w:rsid w:val="009C6894"/>
    <w:rsid w:val="009C69AC"/>
    <w:rsid w:val="009C78B9"/>
    <w:rsid w:val="009D233D"/>
    <w:rsid w:val="009D275B"/>
    <w:rsid w:val="009D38B5"/>
    <w:rsid w:val="009D4133"/>
    <w:rsid w:val="009D4872"/>
    <w:rsid w:val="009D49CF"/>
    <w:rsid w:val="009D4A9B"/>
    <w:rsid w:val="009D6EDF"/>
    <w:rsid w:val="009D78C7"/>
    <w:rsid w:val="009D78FE"/>
    <w:rsid w:val="009E279B"/>
    <w:rsid w:val="009E2EE4"/>
    <w:rsid w:val="009E4B0D"/>
    <w:rsid w:val="009E4BA9"/>
    <w:rsid w:val="009E4ED8"/>
    <w:rsid w:val="009E4EDA"/>
    <w:rsid w:val="009E7405"/>
    <w:rsid w:val="009E7791"/>
    <w:rsid w:val="009F043C"/>
    <w:rsid w:val="009F0923"/>
    <w:rsid w:val="009F095B"/>
    <w:rsid w:val="009F36D8"/>
    <w:rsid w:val="009F5529"/>
    <w:rsid w:val="00A00008"/>
    <w:rsid w:val="00A00204"/>
    <w:rsid w:val="00A023AE"/>
    <w:rsid w:val="00A051D4"/>
    <w:rsid w:val="00A05776"/>
    <w:rsid w:val="00A05A97"/>
    <w:rsid w:val="00A05BED"/>
    <w:rsid w:val="00A06961"/>
    <w:rsid w:val="00A101E0"/>
    <w:rsid w:val="00A11425"/>
    <w:rsid w:val="00A127E5"/>
    <w:rsid w:val="00A12898"/>
    <w:rsid w:val="00A1331E"/>
    <w:rsid w:val="00A14964"/>
    <w:rsid w:val="00A16147"/>
    <w:rsid w:val="00A16B8A"/>
    <w:rsid w:val="00A1757A"/>
    <w:rsid w:val="00A17A16"/>
    <w:rsid w:val="00A17D96"/>
    <w:rsid w:val="00A17F7A"/>
    <w:rsid w:val="00A212B4"/>
    <w:rsid w:val="00A25581"/>
    <w:rsid w:val="00A25CD2"/>
    <w:rsid w:val="00A25FBB"/>
    <w:rsid w:val="00A26664"/>
    <w:rsid w:val="00A27A3B"/>
    <w:rsid w:val="00A30D74"/>
    <w:rsid w:val="00A3119C"/>
    <w:rsid w:val="00A31804"/>
    <w:rsid w:val="00A31C06"/>
    <w:rsid w:val="00A32493"/>
    <w:rsid w:val="00A328DB"/>
    <w:rsid w:val="00A32A66"/>
    <w:rsid w:val="00A3332F"/>
    <w:rsid w:val="00A34359"/>
    <w:rsid w:val="00A3693E"/>
    <w:rsid w:val="00A40D4D"/>
    <w:rsid w:val="00A42B6B"/>
    <w:rsid w:val="00A43C87"/>
    <w:rsid w:val="00A440EC"/>
    <w:rsid w:val="00A45D01"/>
    <w:rsid w:val="00A45F33"/>
    <w:rsid w:val="00A477BC"/>
    <w:rsid w:val="00A47B4F"/>
    <w:rsid w:val="00A504FE"/>
    <w:rsid w:val="00A51557"/>
    <w:rsid w:val="00A519A2"/>
    <w:rsid w:val="00A52A7C"/>
    <w:rsid w:val="00A554E4"/>
    <w:rsid w:val="00A554FF"/>
    <w:rsid w:val="00A57C81"/>
    <w:rsid w:val="00A60077"/>
    <w:rsid w:val="00A60E32"/>
    <w:rsid w:val="00A61D28"/>
    <w:rsid w:val="00A62C01"/>
    <w:rsid w:val="00A6377A"/>
    <w:rsid w:val="00A64B08"/>
    <w:rsid w:val="00A65E55"/>
    <w:rsid w:val="00A65FF0"/>
    <w:rsid w:val="00A66400"/>
    <w:rsid w:val="00A666B3"/>
    <w:rsid w:val="00A66C3A"/>
    <w:rsid w:val="00A67B1C"/>
    <w:rsid w:val="00A719D9"/>
    <w:rsid w:val="00A766F6"/>
    <w:rsid w:val="00A76FEF"/>
    <w:rsid w:val="00A774D1"/>
    <w:rsid w:val="00A77EB9"/>
    <w:rsid w:val="00A8099F"/>
    <w:rsid w:val="00A816B8"/>
    <w:rsid w:val="00A81B3B"/>
    <w:rsid w:val="00A834CC"/>
    <w:rsid w:val="00A835C1"/>
    <w:rsid w:val="00A837D5"/>
    <w:rsid w:val="00A90954"/>
    <w:rsid w:val="00A91234"/>
    <w:rsid w:val="00A919D5"/>
    <w:rsid w:val="00A91B98"/>
    <w:rsid w:val="00A96E94"/>
    <w:rsid w:val="00A97C7A"/>
    <w:rsid w:val="00A97D68"/>
    <w:rsid w:val="00AA0A24"/>
    <w:rsid w:val="00AA1840"/>
    <w:rsid w:val="00AA400E"/>
    <w:rsid w:val="00AA6663"/>
    <w:rsid w:val="00AA7612"/>
    <w:rsid w:val="00AA77E7"/>
    <w:rsid w:val="00AB0CDF"/>
    <w:rsid w:val="00AB2A53"/>
    <w:rsid w:val="00AB6E95"/>
    <w:rsid w:val="00AB7A2D"/>
    <w:rsid w:val="00AC0198"/>
    <w:rsid w:val="00AC024A"/>
    <w:rsid w:val="00AC0EBA"/>
    <w:rsid w:val="00AC21C0"/>
    <w:rsid w:val="00AC5389"/>
    <w:rsid w:val="00AC60A8"/>
    <w:rsid w:val="00AD234B"/>
    <w:rsid w:val="00AD7DF6"/>
    <w:rsid w:val="00AE1181"/>
    <w:rsid w:val="00AE1AA0"/>
    <w:rsid w:val="00AE1C11"/>
    <w:rsid w:val="00AE1D00"/>
    <w:rsid w:val="00AE326D"/>
    <w:rsid w:val="00AE47A2"/>
    <w:rsid w:val="00AE4DD3"/>
    <w:rsid w:val="00AF0ED2"/>
    <w:rsid w:val="00AF2724"/>
    <w:rsid w:val="00AF2727"/>
    <w:rsid w:val="00AF3322"/>
    <w:rsid w:val="00AF4D4D"/>
    <w:rsid w:val="00AF50A8"/>
    <w:rsid w:val="00AF55BE"/>
    <w:rsid w:val="00B00398"/>
    <w:rsid w:val="00B00D1A"/>
    <w:rsid w:val="00B01135"/>
    <w:rsid w:val="00B0393D"/>
    <w:rsid w:val="00B04897"/>
    <w:rsid w:val="00B0571B"/>
    <w:rsid w:val="00B064BF"/>
    <w:rsid w:val="00B06633"/>
    <w:rsid w:val="00B06722"/>
    <w:rsid w:val="00B11090"/>
    <w:rsid w:val="00B11BFC"/>
    <w:rsid w:val="00B1453D"/>
    <w:rsid w:val="00B14A5E"/>
    <w:rsid w:val="00B153D3"/>
    <w:rsid w:val="00B15D43"/>
    <w:rsid w:val="00B237FB"/>
    <w:rsid w:val="00B24346"/>
    <w:rsid w:val="00B255E2"/>
    <w:rsid w:val="00B2569A"/>
    <w:rsid w:val="00B26161"/>
    <w:rsid w:val="00B27DB2"/>
    <w:rsid w:val="00B3000E"/>
    <w:rsid w:val="00B30A80"/>
    <w:rsid w:val="00B329FA"/>
    <w:rsid w:val="00B35B0E"/>
    <w:rsid w:val="00B35B83"/>
    <w:rsid w:val="00B3631F"/>
    <w:rsid w:val="00B3746A"/>
    <w:rsid w:val="00B40BBB"/>
    <w:rsid w:val="00B40F29"/>
    <w:rsid w:val="00B41496"/>
    <w:rsid w:val="00B42322"/>
    <w:rsid w:val="00B44249"/>
    <w:rsid w:val="00B442FF"/>
    <w:rsid w:val="00B449ED"/>
    <w:rsid w:val="00B4550A"/>
    <w:rsid w:val="00B45A93"/>
    <w:rsid w:val="00B462A2"/>
    <w:rsid w:val="00B52BA6"/>
    <w:rsid w:val="00B53B44"/>
    <w:rsid w:val="00B55C19"/>
    <w:rsid w:val="00B55EEF"/>
    <w:rsid w:val="00B60F24"/>
    <w:rsid w:val="00B61939"/>
    <w:rsid w:val="00B636B1"/>
    <w:rsid w:val="00B651AA"/>
    <w:rsid w:val="00B65672"/>
    <w:rsid w:val="00B664A3"/>
    <w:rsid w:val="00B66F57"/>
    <w:rsid w:val="00B70017"/>
    <w:rsid w:val="00B7028A"/>
    <w:rsid w:val="00B72ABD"/>
    <w:rsid w:val="00B74A69"/>
    <w:rsid w:val="00B75EEA"/>
    <w:rsid w:val="00B76EDA"/>
    <w:rsid w:val="00B778B8"/>
    <w:rsid w:val="00B805FB"/>
    <w:rsid w:val="00B82645"/>
    <w:rsid w:val="00B837AC"/>
    <w:rsid w:val="00B842C4"/>
    <w:rsid w:val="00B84608"/>
    <w:rsid w:val="00B867A5"/>
    <w:rsid w:val="00B873B0"/>
    <w:rsid w:val="00B90135"/>
    <w:rsid w:val="00B903B2"/>
    <w:rsid w:val="00B92585"/>
    <w:rsid w:val="00B92599"/>
    <w:rsid w:val="00B92DB8"/>
    <w:rsid w:val="00B9518E"/>
    <w:rsid w:val="00B95A4D"/>
    <w:rsid w:val="00B96A26"/>
    <w:rsid w:val="00B96BE7"/>
    <w:rsid w:val="00BA059F"/>
    <w:rsid w:val="00BA188B"/>
    <w:rsid w:val="00BA1976"/>
    <w:rsid w:val="00BA5F09"/>
    <w:rsid w:val="00BA5FA5"/>
    <w:rsid w:val="00BA619B"/>
    <w:rsid w:val="00BA6DD7"/>
    <w:rsid w:val="00BB124D"/>
    <w:rsid w:val="00BB1F73"/>
    <w:rsid w:val="00BB2A0A"/>
    <w:rsid w:val="00BB30EF"/>
    <w:rsid w:val="00BB3237"/>
    <w:rsid w:val="00BB6304"/>
    <w:rsid w:val="00BB6346"/>
    <w:rsid w:val="00BB74EB"/>
    <w:rsid w:val="00BC1691"/>
    <w:rsid w:val="00BC24D1"/>
    <w:rsid w:val="00BC251F"/>
    <w:rsid w:val="00BC25BC"/>
    <w:rsid w:val="00BC3853"/>
    <w:rsid w:val="00BC6276"/>
    <w:rsid w:val="00BC74AC"/>
    <w:rsid w:val="00BD0858"/>
    <w:rsid w:val="00BD3458"/>
    <w:rsid w:val="00BD34E3"/>
    <w:rsid w:val="00BD46A6"/>
    <w:rsid w:val="00BD5952"/>
    <w:rsid w:val="00BD5DEE"/>
    <w:rsid w:val="00BD5E4E"/>
    <w:rsid w:val="00BD6615"/>
    <w:rsid w:val="00BE213C"/>
    <w:rsid w:val="00BE224C"/>
    <w:rsid w:val="00BE2949"/>
    <w:rsid w:val="00BE2EF4"/>
    <w:rsid w:val="00BE3C80"/>
    <w:rsid w:val="00BE4EC6"/>
    <w:rsid w:val="00BE571F"/>
    <w:rsid w:val="00BE59EB"/>
    <w:rsid w:val="00BE6D88"/>
    <w:rsid w:val="00BE740C"/>
    <w:rsid w:val="00BE79FF"/>
    <w:rsid w:val="00BE7B6F"/>
    <w:rsid w:val="00BF0AD6"/>
    <w:rsid w:val="00BF23EF"/>
    <w:rsid w:val="00BF28A9"/>
    <w:rsid w:val="00BF4127"/>
    <w:rsid w:val="00BF5340"/>
    <w:rsid w:val="00BF6012"/>
    <w:rsid w:val="00BF6711"/>
    <w:rsid w:val="00BF6E4E"/>
    <w:rsid w:val="00C00864"/>
    <w:rsid w:val="00C037C4"/>
    <w:rsid w:val="00C0494C"/>
    <w:rsid w:val="00C04FDF"/>
    <w:rsid w:val="00C05097"/>
    <w:rsid w:val="00C06DA5"/>
    <w:rsid w:val="00C07215"/>
    <w:rsid w:val="00C10AFF"/>
    <w:rsid w:val="00C114DE"/>
    <w:rsid w:val="00C126FA"/>
    <w:rsid w:val="00C16E1E"/>
    <w:rsid w:val="00C17D95"/>
    <w:rsid w:val="00C2210E"/>
    <w:rsid w:val="00C27ABE"/>
    <w:rsid w:val="00C3244E"/>
    <w:rsid w:val="00C33FBA"/>
    <w:rsid w:val="00C34204"/>
    <w:rsid w:val="00C34E93"/>
    <w:rsid w:val="00C359A5"/>
    <w:rsid w:val="00C3685B"/>
    <w:rsid w:val="00C37874"/>
    <w:rsid w:val="00C405FC"/>
    <w:rsid w:val="00C435CF"/>
    <w:rsid w:val="00C43A72"/>
    <w:rsid w:val="00C478AD"/>
    <w:rsid w:val="00C47AB7"/>
    <w:rsid w:val="00C521A5"/>
    <w:rsid w:val="00C529A0"/>
    <w:rsid w:val="00C53361"/>
    <w:rsid w:val="00C55492"/>
    <w:rsid w:val="00C566BB"/>
    <w:rsid w:val="00C577AD"/>
    <w:rsid w:val="00C57CB3"/>
    <w:rsid w:val="00C57D91"/>
    <w:rsid w:val="00C606EC"/>
    <w:rsid w:val="00C60F9A"/>
    <w:rsid w:val="00C615A8"/>
    <w:rsid w:val="00C63862"/>
    <w:rsid w:val="00C6395E"/>
    <w:rsid w:val="00C642D4"/>
    <w:rsid w:val="00C66809"/>
    <w:rsid w:val="00C66E4C"/>
    <w:rsid w:val="00C700DD"/>
    <w:rsid w:val="00C7225B"/>
    <w:rsid w:val="00C72AD5"/>
    <w:rsid w:val="00C72AEC"/>
    <w:rsid w:val="00C764B9"/>
    <w:rsid w:val="00C7733B"/>
    <w:rsid w:val="00C80788"/>
    <w:rsid w:val="00C82314"/>
    <w:rsid w:val="00C83B81"/>
    <w:rsid w:val="00C868A1"/>
    <w:rsid w:val="00C876F7"/>
    <w:rsid w:val="00C87EE8"/>
    <w:rsid w:val="00C90370"/>
    <w:rsid w:val="00C90935"/>
    <w:rsid w:val="00C91167"/>
    <w:rsid w:val="00C9180A"/>
    <w:rsid w:val="00C91AA2"/>
    <w:rsid w:val="00C91B9F"/>
    <w:rsid w:val="00C92317"/>
    <w:rsid w:val="00C9333B"/>
    <w:rsid w:val="00C9550F"/>
    <w:rsid w:val="00C96DB8"/>
    <w:rsid w:val="00C972C4"/>
    <w:rsid w:val="00CA02D2"/>
    <w:rsid w:val="00CA0760"/>
    <w:rsid w:val="00CA215B"/>
    <w:rsid w:val="00CA25A0"/>
    <w:rsid w:val="00CA289F"/>
    <w:rsid w:val="00CA4BCC"/>
    <w:rsid w:val="00CA683A"/>
    <w:rsid w:val="00CA761D"/>
    <w:rsid w:val="00CB13EE"/>
    <w:rsid w:val="00CB19E6"/>
    <w:rsid w:val="00CB4555"/>
    <w:rsid w:val="00CB4746"/>
    <w:rsid w:val="00CB481F"/>
    <w:rsid w:val="00CB5706"/>
    <w:rsid w:val="00CB6E9D"/>
    <w:rsid w:val="00CB7CA5"/>
    <w:rsid w:val="00CC1CE9"/>
    <w:rsid w:val="00CC212F"/>
    <w:rsid w:val="00CC438B"/>
    <w:rsid w:val="00CC46D7"/>
    <w:rsid w:val="00CC4FF3"/>
    <w:rsid w:val="00CC5051"/>
    <w:rsid w:val="00CC7F85"/>
    <w:rsid w:val="00CD1012"/>
    <w:rsid w:val="00CD2336"/>
    <w:rsid w:val="00CD2790"/>
    <w:rsid w:val="00CD4289"/>
    <w:rsid w:val="00CD448A"/>
    <w:rsid w:val="00CD5DB7"/>
    <w:rsid w:val="00CD7DD8"/>
    <w:rsid w:val="00CE15CA"/>
    <w:rsid w:val="00CE17F8"/>
    <w:rsid w:val="00CE18AF"/>
    <w:rsid w:val="00CE3B5F"/>
    <w:rsid w:val="00CE45E7"/>
    <w:rsid w:val="00CE46D0"/>
    <w:rsid w:val="00CE4803"/>
    <w:rsid w:val="00CE4E30"/>
    <w:rsid w:val="00CE561E"/>
    <w:rsid w:val="00CF151F"/>
    <w:rsid w:val="00CF2243"/>
    <w:rsid w:val="00CF25AB"/>
    <w:rsid w:val="00CF2F20"/>
    <w:rsid w:val="00CF3A95"/>
    <w:rsid w:val="00CF3EA2"/>
    <w:rsid w:val="00CF67AB"/>
    <w:rsid w:val="00CF70BB"/>
    <w:rsid w:val="00CF79A8"/>
    <w:rsid w:val="00D0037B"/>
    <w:rsid w:val="00D00E31"/>
    <w:rsid w:val="00D010F9"/>
    <w:rsid w:val="00D0155F"/>
    <w:rsid w:val="00D03320"/>
    <w:rsid w:val="00D040DB"/>
    <w:rsid w:val="00D041AB"/>
    <w:rsid w:val="00D0445C"/>
    <w:rsid w:val="00D0463C"/>
    <w:rsid w:val="00D075EB"/>
    <w:rsid w:val="00D10DC8"/>
    <w:rsid w:val="00D12794"/>
    <w:rsid w:val="00D13E65"/>
    <w:rsid w:val="00D145D3"/>
    <w:rsid w:val="00D150AB"/>
    <w:rsid w:val="00D1617A"/>
    <w:rsid w:val="00D17656"/>
    <w:rsid w:val="00D26D6B"/>
    <w:rsid w:val="00D3091A"/>
    <w:rsid w:val="00D31C31"/>
    <w:rsid w:val="00D33489"/>
    <w:rsid w:val="00D3393D"/>
    <w:rsid w:val="00D33B42"/>
    <w:rsid w:val="00D33F78"/>
    <w:rsid w:val="00D3440B"/>
    <w:rsid w:val="00D34AF1"/>
    <w:rsid w:val="00D34E59"/>
    <w:rsid w:val="00D359A9"/>
    <w:rsid w:val="00D36C9F"/>
    <w:rsid w:val="00D403CD"/>
    <w:rsid w:val="00D4108A"/>
    <w:rsid w:val="00D427B8"/>
    <w:rsid w:val="00D42AA2"/>
    <w:rsid w:val="00D4304A"/>
    <w:rsid w:val="00D46F30"/>
    <w:rsid w:val="00D51312"/>
    <w:rsid w:val="00D517C2"/>
    <w:rsid w:val="00D51F77"/>
    <w:rsid w:val="00D52B8B"/>
    <w:rsid w:val="00D53972"/>
    <w:rsid w:val="00D54433"/>
    <w:rsid w:val="00D55F5E"/>
    <w:rsid w:val="00D55F70"/>
    <w:rsid w:val="00D57A70"/>
    <w:rsid w:val="00D607D6"/>
    <w:rsid w:val="00D62B01"/>
    <w:rsid w:val="00D62EE4"/>
    <w:rsid w:val="00D65026"/>
    <w:rsid w:val="00D6589E"/>
    <w:rsid w:val="00D6620A"/>
    <w:rsid w:val="00D67160"/>
    <w:rsid w:val="00D679DF"/>
    <w:rsid w:val="00D700C9"/>
    <w:rsid w:val="00D72246"/>
    <w:rsid w:val="00D722C3"/>
    <w:rsid w:val="00D7366F"/>
    <w:rsid w:val="00D739A2"/>
    <w:rsid w:val="00D73A5E"/>
    <w:rsid w:val="00D75291"/>
    <w:rsid w:val="00D770C4"/>
    <w:rsid w:val="00D777C4"/>
    <w:rsid w:val="00D77C30"/>
    <w:rsid w:val="00D80E18"/>
    <w:rsid w:val="00D839D3"/>
    <w:rsid w:val="00D86607"/>
    <w:rsid w:val="00D87347"/>
    <w:rsid w:val="00D87908"/>
    <w:rsid w:val="00D90C21"/>
    <w:rsid w:val="00D91B67"/>
    <w:rsid w:val="00D92AA3"/>
    <w:rsid w:val="00D9308A"/>
    <w:rsid w:val="00D95542"/>
    <w:rsid w:val="00D97104"/>
    <w:rsid w:val="00DA0D4A"/>
    <w:rsid w:val="00DA2CA3"/>
    <w:rsid w:val="00DA2F14"/>
    <w:rsid w:val="00DA4BC5"/>
    <w:rsid w:val="00DA4C23"/>
    <w:rsid w:val="00DA5920"/>
    <w:rsid w:val="00DA5B09"/>
    <w:rsid w:val="00DA65C0"/>
    <w:rsid w:val="00DB0A26"/>
    <w:rsid w:val="00DB13B3"/>
    <w:rsid w:val="00DB1FC9"/>
    <w:rsid w:val="00DB283D"/>
    <w:rsid w:val="00DB33C8"/>
    <w:rsid w:val="00DB33CF"/>
    <w:rsid w:val="00DB481F"/>
    <w:rsid w:val="00DB5380"/>
    <w:rsid w:val="00DB54AB"/>
    <w:rsid w:val="00DB5895"/>
    <w:rsid w:val="00DC1CDB"/>
    <w:rsid w:val="00DC320A"/>
    <w:rsid w:val="00DC5190"/>
    <w:rsid w:val="00DC5305"/>
    <w:rsid w:val="00DC68CE"/>
    <w:rsid w:val="00DD0C6F"/>
    <w:rsid w:val="00DD1190"/>
    <w:rsid w:val="00DD158D"/>
    <w:rsid w:val="00DD39F0"/>
    <w:rsid w:val="00DD3DCF"/>
    <w:rsid w:val="00DD59CF"/>
    <w:rsid w:val="00DD6748"/>
    <w:rsid w:val="00DD6C05"/>
    <w:rsid w:val="00DD6C9C"/>
    <w:rsid w:val="00DD762B"/>
    <w:rsid w:val="00DE073E"/>
    <w:rsid w:val="00DE311C"/>
    <w:rsid w:val="00DE36FF"/>
    <w:rsid w:val="00DE3A80"/>
    <w:rsid w:val="00DE3C8A"/>
    <w:rsid w:val="00DE413A"/>
    <w:rsid w:val="00DE4C71"/>
    <w:rsid w:val="00DE6B78"/>
    <w:rsid w:val="00DF0AB7"/>
    <w:rsid w:val="00DF3A7A"/>
    <w:rsid w:val="00DF5135"/>
    <w:rsid w:val="00E02801"/>
    <w:rsid w:val="00E03ADB"/>
    <w:rsid w:val="00E0521F"/>
    <w:rsid w:val="00E05808"/>
    <w:rsid w:val="00E0667F"/>
    <w:rsid w:val="00E068C5"/>
    <w:rsid w:val="00E06BA8"/>
    <w:rsid w:val="00E06E60"/>
    <w:rsid w:val="00E1059B"/>
    <w:rsid w:val="00E11938"/>
    <w:rsid w:val="00E12707"/>
    <w:rsid w:val="00E12C3A"/>
    <w:rsid w:val="00E12F3C"/>
    <w:rsid w:val="00E141EC"/>
    <w:rsid w:val="00E1484A"/>
    <w:rsid w:val="00E14862"/>
    <w:rsid w:val="00E14A1D"/>
    <w:rsid w:val="00E14C0C"/>
    <w:rsid w:val="00E15AE3"/>
    <w:rsid w:val="00E15D0E"/>
    <w:rsid w:val="00E16907"/>
    <w:rsid w:val="00E20F46"/>
    <w:rsid w:val="00E21227"/>
    <w:rsid w:val="00E21F4D"/>
    <w:rsid w:val="00E24C33"/>
    <w:rsid w:val="00E2622E"/>
    <w:rsid w:val="00E264CB"/>
    <w:rsid w:val="00E30036"/>
    <w:rsid w:val="00E30D74"/>
    <w:rsid w:val="00E3224B"/>
    <w:rsid w:val="00E330BF"/>
    <w:rsid w:val="00E3340D"/>
    <w:rsid w:val="00E33ED8"/>
    <w:rsid w:val="00E35E07"/>
    <w:rsid w:val="00E40936"/>
    <w:rsid w:val="00E42171"/>
    <w:rsid w:val="00E427CF"/>
    <w:rsid w:val="00E42927"/>
    <w:rsid w:val="00E4321B"/>
    <w:rsid w:val="00E43E03"/>
    <w:rsid w:val="00E45E81"/>
    <w:rsid w:val="00E45F9B"/>
    <w:rsid w:val="00E464F0"/>
    <w:rsid w:val="00E4665B"/>
    <w:rsid w:val="00E4786D"/>
    <w:rsid w:val="00E5015D"/>
    <w:rsid w:val="00E52627"/>
    <w:rsid w:val="00E52DDA"/>
    <w:rsid w:val="00E532F6"/>
    <w:rsid w:val="00E545E8"/>
    <w:rsid w:val="00E550FC"/>
    <w:rsid w:val="00E5573F"/>
    <w:rsid w:val="00E557B9"/>
    <w:rsid w:val="00E56844"/>
    <w:rsid w:val="00E569CE"/>
    <w:rsid w:val="00E56B09"/>
    <w:rsid w:val="00E56FA6"/>
    <w:rsid w:val="00E57186"/>
    <w:rsid w:val="00E61567"/>
    <w:rsid w:val="00E617FF"/>
    <w:rsid w:val="00E62A21"/>
    <w:rsid w:val="00E63B8B"/>
    <w:rsid w:val="00E646A0"/>
    <w:rsid w:val="00E65751"/>
    <w:rsid w:val="00E65E25"/>
    <w:rsid w:val="00E66689"/>
    <w:rsid w:val="00E701F0"/>
    <w:rsid w:val="00E711A0"/>
    <w:rsid w:val="00E71637"/>
    <w:rsid w:val="00E72EDC"/>
    <w:rsid w:val="00E755E2"/>
    <w:rsid w:val="00E758C7"/>
    <w:rsid w:val="00E7616D"/>
    <w:rsid w:val="00E76939"/>
    <w:rsid w:val="00E81D1B"/>
    <w:rsid w:val="00E828B7"/>
    <w:rsid w:val="00E85F02"/>
    <w:rsid w:val="00E86187"/>
    <w:rsid w:val="00E95D91"/>
    <w:rsid w:val="00EA0523"/>
    <w:rsid w:val="00EA0D29"/>
    <w:rsid w:val="00EA3855"/>
    <w:rsid w:val="00EA4E7C"/>
    <w:rsid w:val="00EB0E56"/>
    <w:rsid w:val="00EB17F0"/>
    <w:rsid w:val="00EB1BA0"/>
    <w:rsid w:val="00EB2B18"/>
    <w:rsid w:val="00EB2F40"/>
    <w:rsid w:val="00EB412C"/>
    <w:rsid w:val="00EB7056"/>
    <w:rsid w:val="00EC16A3"/>
    <w:rsid w:val="00EC1BE4"/>
    <w:rsid w:val="00EC636B"/>
    <w:rsid w:val="00EC67B5"/>
    <w:rsid w:val="00EC6E39"/>
    <w:rsid w:val="00EC75C2"/>
    <w:rsid w:val="00EC76DD"/>
    <w:rsid w:val="00EC7A94"/>
    <w:rsid w:val="00ED07D1"/>
    <w:rsid w:val="00ED2909"/>
    <w:rsid w:val="00ED6997"/>
    <w:rsid w:val="00ED7624"/>
    <w:rsid w:val="00ED7C7F"/>
    <w:rsid w:val="00EE0D14"/>
    <w:rsid w:val="00EE2877"/>
    <w:rsid w:val="00EE368A"/>
    <w:rsid w:val="00EE583A"/>
    <w:rsid w:val="00EE598F"/>
    <w:rsid w:val="00EE5CB7"/>
    <w:rsid w:val="00EE6C28"/>
    <w:rsid w:val="00EF108C"/>
    <w:rsid w:val="00EF1147"/>
    <w:rsid w:val="00EF146D"/>
    <w:rsid w:val="00EF4AF2"/>
    <w:rsid w:val="00EF5128"/>
    <w:rsid w:val="00EF6593"/>
    <w:rsid w:val="00EF6B3D"/>
    <w:rsid w:val="00EF6B43"/>
    <w:rsid w:val="00F008FD"/>
    <w:rsid w:val="00F00CC6"/>
    <w:rsid w:val="00F04CF4"/>
    <w:rsid w:val="00F05B13"/>
    <w:rsid w:val="00F06728"/>
    <w:rsid w:val="00F07623"/>
    <w:rsid w:val="00F11188"/>
    <w:rsid w:val="00F11DE8"/>
    <w:rsid w:val="00F12049"/>
    <w:rsid w:val="00F13AA3"/>
    <w:rsid w:val="00F145F1"/>
    <w:rsid w:val="00F164B8"/>
    <w:rsid w:val="00F17A2D"/>
    <w:rsid w:val="00F21545"/>
    <w:rsid w:val="00F21930"/>
    <w:rsid w:val="00F220E8"/>
    <w:rsid w:val="00F2291E"/>
    <w:rsid w:val="00F22ACC"/>
    <w:rsid w:val="00F23799"/>
    <w:rsid w:val="00F32F71"/>
    <w:rsid w:val="00F36C82"/>
    <w:rsid w:val="00F409A7"/>
    <w:rsid w:val="00F411D3"/>
    <w:rsid w:val="00F473B8"/>
    <w:rsid w:val="00F50101"/>
    <w:rsid w:val="00F5105E"/>
    <w:rsid w:val="00F513A5"/>
    <w:rsid w:val="00F578AE"/>
    <w:rsid w:val="00F6085F"/>
    <w:rsid w:val="00F60F7B"/>
    <w:rsid w:val="00F65272"/>
    <w:rsid w:val="00F65274"/>
    <w:rsid w:val="00F71239"/>
    <w:rsid w:val="00F71611"/>
    <w:rsid w:val="00F718F1"/>
    <w:rsid w:val="00F72B05"/>
    <w:rsid w:val="00F7477E"/>
    <w:rsid w:val="00F7540A"/>
    <w:rsid w:val="00F81177"/>
    <w:rsid w:val="00F81E40"/>
    <w:rsid w:val="00F83462"/>
    <w:rsid w:val="00F84A8C"/>
    <w:rsid w:val="00F9179B"/>
    <w:rsid w:val="00F92BDD"/>
    <w:rsid w:val="00F942A4"/>
    <w:rsid w:val="00F95940"/>
    <w:rsid w:val="00F95A69"/>
    <w:rsid w:val="00FA0CC0"/>
    <w:rsid w:val="00FA2BED"/>
    <w:rsid w:val="00FA3193"/>
    <w:rsid w:val="00FA4F72"/>
    <w:rsid w:val="00FA5445"/>
    <w:rsid w:val="00FA5631"/>
    <w:rsid w:val="00FA56A9"/>
    <w:rsid w:val="00FA627A"/>
    <w:rsid w:val="00FA7588"/>
    <w:rsid w:val="00FB05DE"/>
    <w:rsid w:val="00FB103E"/>
    <w:rsid w:val="00FB24D2"/>
    <w:rsid w:val="00FB2FF9"/>
    <w:rsid w:val="00FB3531"/>
    <w:rsid w:val="00FB3564"/>
    <w:rsid w:val="00FB591F"/>
    <w:rsid w:val="00FB7253"/>
    <w:rsid w:val="00FB775B"/>
    <w:rsid w:val="00FB79E1"/>
    <w:rsid w:val="00FB7E85"/>
    <w:rsid w:val="00FC2150"/>
    <w:rsid w:val="00FC4680"/>
    <w:rsid w:val="00FC50DE"/>
    <w:rsid w:val="00FC5245"/>
    <w:rsid w:val="00FC5939"/>
    <w:rsid w:val="00FC722C"/>
    <w:rsid w:val="00FD0513"/>
    <w:rsid w:val="00FD0F81"/>
    <w:rsid w:val="00FD3A06"/>
    <w:rsid w:val="00FD3A1A"/>
    <w:rsid w:val="00FD7559"/>
    <w:rsid w:val="00FE2963"/>
    <w:rsid w:val="00FE36DA"/>
    <w:rsid w:val="00FE4055"/>
    <w:rsid w:val="00FE4D2D"/>
    <w:rsid w:val="00FE4D62"/>
    <w:rsid w:val="00FE6B4A"/>
    <w:rsid w:val="00FF2E47"/>
    <w:rsid w:val="00FF449D"/>
    <w:rsid w:val="00FF4B19"/>
    <w:rsid w:val="00FF6E33"/>
    <w:rsid w:val="00FF733F"/>
    <w:rsid w:val="05BEE8A5"/>
    <w:rsid w:val="0685E24A"/>
    <w:rsid w:val="07055E7F"/>
    <w:rsid w:val="1E1B3EEC"/>
    <w:rsid w:val="21DADE4D"/>
    <w:rsid w:val="252BBB68"/>
    <w:rsid w:val="29F150FE"/>
    <w:rsid w:val="2AD5B065"/>
    <w:rsid w:val="349D89A6"/>
    <w:rsid w:val="5BFCBF1C"/>
    <w:rsid w:val="5EAF723E"/>
    <w:rsid w:val="6B02B4DE"/>
    <w:rsid w:val="6EA0A065"/>
    <w:rsid w:val="74A27F7A"/>
    <w:rsid w:val="75C7B02A"/>
    <w:rsid w:val="799373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07B3D"/>
  <w15:docId w15:val="{27EB5303-D984-46FB-BE7A-E4A3BC2E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9C8"/>
    <w:rPr>
      <w:rFonts w:ascii="Arial Narrow" w:hAnsi="Arial Narrow"/>
      <w:sz w:val="22"/>
      <w:szCs w:val="24"/>
    </w:rPr>
  </w:style>
  <w:style w:type="paragraph" w:styleId="Heading1">
    <w:name w:val="heading 1"/>
    <w:basedOn w:val="Normal"/>
    <w:next w:val="Normal"/>
    <w:link w:val="Heading1Char"/>
    <w:qFormat/>
    <w:rsid w:val="00E81D1B"/>
    <w:pPr>
      <w:keepNext/>
      <w:outlineLvl w:val="0"/>
    </w:pPr>
    <w:rPr>
      <w:b/>
      <w:smallCaps/>
      <w:sz w:val="24"/>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245C2D"/>
    <w:pPr>
      <w:keepNext/>
      <w:jc w:val="center"/>
      <w:outlineLvl w:val="2"/>
    </w:pPr>
    <w:rPr>
      <w:rFonts w:ascii="Arial" w:hAnsi="Arial" w:cs="Arial"/>
      <w:b/>
      <w:bCs/>
      <w:smallCaps/>
      <w:sz w:val="16"/>
    </w:rPr>
  </w:style>
  <w:style w:type="paragraph" w:styleId="Heading4">
    <w:name w:val="heading 4"/>
    <w:basedOn w:val="Normal"/>
    <w:next w:val="Normal"/>
    <w:link w:val="Heading4Char"/>
    <w:qFormat/>
    <w:rsid w:val="00245C2D"/>
    <w:pPr>
      <w:keepNext/>
      <w:spacing w:before="60"/>
      <w:jc w:val="center"/>
      <w:outlineLvl w:val="3"/>
    </w:pPr>
    <w:rPr>
      <w:b/>
      <w:sz w:val="20"/>
      <w:szCs w:val="20"/>
    </w:rPr>
  </w:style>
  <w:style w:type="paragraph" w:styleId="Heading5">
    <w:name w:val="heading 5"/>
    <w:basedOn w:val="Normal"/>
    <w:next w:val="Normal"/>
    <w:link w:val="Heading5Char"/>
    <w:qFormat/>
    <w:rsid w:val="00245C2D"/>
    <w:p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45C2D"/>
    <w:pPr>
      <w:spacing w:before="240" w:after="60"/>
      <w:outlineLvl w:val="5"/>
    </w:pPr>
    <w:rPr>
      <w:rFonts w:ascii="Calibri" w:hAnsi="Calibri"/>
      <w:b/>
      <w:bCs/>
      <w:sz w:val="20"/>
      <w:szCs w:val="22"/>
      <w:lang w:val="x-none" w:eastAsia="x-none"/>
    </w:rPr>
  </w:style>
  <w:style w:type="paragraph" w:styleId="Heading7">
    <w:name w:val="heading 7"/>
    <w:basedOn w:val="Normal"/>
    <w:next w:val="Normal"/>
    <w:link w:val="Heading7Char"/>
    <w:semiHidden/>
    <w:unhideWhenUsed/>
    <w:qFormat/>
    <w:rsid w:val="00245C2D"/>
    <w:pPr>
      <w:spacing w:before="240" w:after="60"/>
      <w:outlineLvl w:val="6"/>
    </w:pPr>
    <w:rPr>
      <w:rFonts w:ascii="Calibri" w:hAnsi="Calibri"/>
      <w:sz w:val="24"/>
      <w:lang w:val="x-none" w:eastAsia="x-none"/>
    </w:rPr>
  </w:style>
  <w:style w:type="paragraph" w:styleId="Heading8">
    <w:name w:val="heading 8"/>
    <w:basedOn w:val="Normal"/>
    <w:next w:val="Normal"/>
    <w:link w:val="Heading8Char"/>
    <w:semiHidden/>
    <w:unhideWhenUsed/>
    <w:qFormat/>
    <w:rsid w:val="00245C2D"/>
    <w:pPr>
      <w:spacing w:before="240" w:after="60"/>
      <w:outlineLvl w:val="7"/>
    </w:pPr>
    <w:rPr>
      <w:rFonts w:ascii="Calibri" w:hAnsi="Calibri"/>
      <w:i/>
      <w:iCs/>
      <w:sz w:val="24"/>
      <w:lang w:val="x-none" w:eastAsia="x-none"/>
    </w:rPr>
  </w:style>
  <w:style w:type="paragraph" w:styleId="Heading9">
    <w:name w:val="heading 9"/>
    <w:basedOn w:val="Normal"/>
    <w:next w:val="Normal"/>
    <w:link w:val="Heading9Char"/>
    <w:qFormat/>
    <w:rsid w:val="00245C2D"/>
    <w:pPr>
      <w:keepNext/>
      <w:widowControl w:val="0"/>
      <w:overflowPunct w:val="0"/>
      <w:autoSpaceDE w:val="0"/>
      <w:autoSpaceDN w:val="0"/>
      <w:adjustRightInd w:val="0"/>
      <w:jc w:val="center"/>
      <w:textAlignment w:val="baseline"/>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uiPriority w:val="99"/>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5"/>
    <w:rsid w:val="00A91B98"/>
    <w:rPr>
      <w:szCs w:val="20"/>
    </w:rPr>
  </w:style>
  <w:style w:type="paragraph" w:styleId="BlockText">
    <w:name w:val="Block Text"/>
    <w:basedOn w:val="Normal"/>
    <w:rsid w:val="00A91B98"/>
    <w:pPr>
      <w:ind w:left="1440" w:right="540"/>
      <w:jc w:val="both"/>
    </w:pPr>
    <w:rPr>
      <w:rFonts w:ascii="Garamond" w:hAnsi="Garamond"/>
      <w:iCs/>
      <w:szCs w:val="22"/>
    </w:rPr>
  </w:style>
  <w:style w:type="paragraph" w:styleId="BodyText2">
    <w:name w:val="Body Text 2"/>
    <w:basedOn w:val="Normal"/>
    <w:link w:val="BodyText2Char"/>
    <w:rsid w:val="00A91B98"/>
    <w:rPr>
      <w:rFonts w:ascii="Garamond" w:hAnsi="Garamond"/>
      <w:iCs/>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Title">
    <w:name w:val="Title"/>
    <w:basedOn w:val="Normal"/>
    <w:link w:val="TitleChar"/>
    <w:qFormat/>
    <w:rsid w:val="009429C8"/>
    <w:pPr>
      <w:jc w:val="center"/>
    </w:pPr>
    <w:rPr>
      <w:rFonts w:ascii="Arial Black" w:hAnsi="Arial Black"/>
      <w:sz w:val="28"/>
    </w:rPr>
  </w:style>
  <w:style w:type="character" w:customStyle="1" w:styleId="TitleChar">
    <w:name w:val="Title Char"/>
    <w:basedOn w:val="DefaultParagraphFont"/>
    <w:link w:val="Title"/>
    <w:rsid w:val="009429C8"/>
    <w:rPr>
      <w:rFonts w:ascii="Arial Black" w:hAnsi="Arial Black"/>
      <w:sz w:val="28"/>
      <w:szCs w:val="24"/>
    </w:rPr>
  </w:style>
  <w:style w:type="character" w:customStyle="1" w:styleId="Heading1Char">
    <w:name w:val="Heading 1 Char"/>
    <w:link w:val="Heading1"/>
    <w:uiPriority w:val="9"/>
    <w:rsid w:val="00E81D1B"/>
    <w:rPr>
      <w:rFonts w:ascii="Arial Narrow" w:hAnsi="Arial Narrow"/>
      <w:b/>
      <w:smallCaps/>
      <w:sz w:val="24"/>
      <w:szCs w:val="24"/>
    </w:rPr>
  </w:style>
  <w:style w:type="paragraph" w:styleId="ListParagraph">
    <w:name w:val="List Paragraph"/>
    <w:basedOn w:val="Normal"/>
    <w:uiPriority w:val="34"/>
    <w:qFormat/>
    <w:rsid w:val="009429C8"/>
    <w:pPr>
      <w:ind w:left="720"/>
      <w:contextualSpacing/>
    </w:pPr>
  </w:style>
  <w:style w:type="character" w:customStyle="1" w:styleId="Heading3Char">
    <w:name w:val="Heading 3 Char"/>
    <w:basedOn w:val="DefaultParagraphFont"/>
    <w:link w:val="Heading3"/>
    <w:rsid w:val="00245C2D"/>
    <w:rPr>
      <w:rFonts w:ascii="Arial" w:hAnsi="Arial" w:cs="Arial"/>
      <w:b/>
      <w:bCs/>
      <w:smallCaps/>
      <w:sz w:val="16"/>
      <w:szCs w:val="24"/>
    </w:rPr>
  </w:style>
  <w:style w:type="character" w:customStyle="1" w:styleId="Heading4Char">
    <w:name w:val="Heading 4 Char"/>
    <w:basedOn w:val="DefaultParagraphFont"/>
    <w:link w:val="Heading4"/>
    <w:rsid w:val="00245C2D"/>
    <w:rPr>
      <w:rFonts w:ascii="Arial Narrow" w:hAnsi="Arial Narrow"/>
      <w:b/>
    </w:rPr>
  </w:style>
  <w:style w:type="character" w:customStyle="1" w:styleId="Heading5Char">
    <w:name w:val="Heading 5 Char"/>
    <w:basedOn w:val="DefaultParagraphFont"/>
    <w:link w:val="Heading5"/>
    <w:rsid w:val="00245C2D"/>
    <w:rPr>
      <w:b/>
      <w:bCs/>
      <w:i/>
      <w:iCs/>
      <w:sz w:val="26"/>
      <w:szCs w:val="26"/>
    </w:rPr>
  </w:style>
  <w:style w:type="character" w:customStyle="1" w:styleId="Heading6Char">
    <w:name w:val="Heading 6 Char"/>
    <w:basedOn w:val="DefaultParagraphFont"/>
    <w:link w:val="Heading6"/>
    <w:semiHidden/>
    <w:rsid w:val="00245C2D"/>
    <w:rPr>
      <w:rFonts w:ascii="Calibri" w:hAnsi="Calibri"/>
      <w:b/>
      <w:bCs/>
      <w:szCs w:val="22"/>
      <w:lang w:val="x-none" w:eastAsia="x-none"/>
    </w:rPr>
  </w:style>
  <w:style w:type="character" w:customStyle="1" w:styleId="Heading7Char">
    <w:name w:val="Heading 7 Char"/>
    <w:basedOn w:val="DefaultParagraphFont"/>
    <w:link w:val="Heading7"/>
    <w:semiHidden/>
    <w:rsid w:val="00245C2D"/>
    <w:rPr>
      <w:rFonts w:ascii="Calibri" w:hAnsi="Calibri"/>
      <w:sz w:val="24"/>
      <w:szCs w:val="24"/>
      <w:lang w:val="x-none" w:eastAsia="x-none"/>
    </w:rPr>
  </w:style>
  <w:style w:type="character" w:customStyle="1" w:styleId="Heading8Char">
    <w:name w:val="Heading 8 Char"/>
    <w:basedOn w:val="DefaultParagraphFont"/>
    <w:link w:val="Heading8"/>
    <w:semiHidden/>
    <w:rsid w:val="00245C2D"/>
    <w:rPr>
      <w:rFonts w:ascii="Calibri" w:hAnsi="Calibri"/>
      <w:i/>
      <w:iCs/>
      <w:sz w:val="24"/>
      <w:szCs w:val="24"/>
      <w:lang w:val="x-none" w:eastAsia="x-none"/>
    </w:rPr>
  </w:style>
  <w:style w:type="character" w:customStyle="1" w:styleId="Heading9Char">
    <w:name w:val="Heading 9 Char"/>
    <w:basedOn w:val="DefaultParagraphFont"/>
    <w:link w:val="Heading9"/>
    <w:rsid w:val="00245C2D"/>
    <w:rPr>
      <w:b/>
      <w:sz w:val="24"/>
    </w:rPr>
  </w:style>
  <w:style w:type="character" w:customStyle="1" w:styleId="HeaderChar1">
    <w:name w:val="Header Char1"/>
    <w:basedOn w:val="DefaultParagraphFont"/>
    <w:uiPriority w:val="99"/>
    <w:rsid w:val="00245C2D"/>
  </w:style>
  <w:style w:type="character" w:customStyle="1" w:styleId="FooterChar1">
    <w:name w:val="Footer Char1"/>
    <w:basedOn w:val="DefaultParagraphFont"/>
    <w:uiPriority w:val="99"/>
    <w:rsid w:val="00245C2D"/>
  </w:style>
  <w:style w:type="character" w:customStyle="1" w:styleId="TitleChar1">
    <w:name w:val="Title Char1"/>
    <w:rsid w:val="00245C2D"/>
    <w:rPr>
      <w:rFonts w:ascii="Arial Black" w:eastAsia="Times New Roman" w:hAnsi="Arial Black" w:cs="Times New Roman"/>
      <w:sz w:val="28"/>
      <w:szCs w:val="24"/>
    </w:rPr>
  </w:style>
  <w:style w:type="character" w:customStyle="1" w:styleId="HeaderChar2">
    <w:name w:val="Header Char2"/>
    <w:basedOn w:val="DefaultParagraphFont"/>
    <w:uiPriority w:val="99"/>
    <w:rsid w:val="00245C2D"/>
  </w:style>
  <w:style w:type="character" w:customStyle="1" w:styleId="FooterChar2">
    <w:name w:val="Footer Char2"/>
    <w:basedOn w:val="DefaultParagraphFont"/>
    <w:uiPriority w:val="99"/>
    <w:rsid w:val="00245C2D"/>
  </w:style>
  <w:style w:type="character" w:customStyle="1" w:styleId="TitleChar2">
    <w:name w:val="Title Char2"/>
    <w:rsid w:val="00245C2D"/>
    <w:rPr>
      <w:rFonts w:ascii="Arial Black" w:eastAsia="Times New Roman" w:hAnsi="Arial Black" w:cs="Times New Roman"/>
      <w:sz w:val="28"/>
      <w:szCs w:val="24"/>
    </w:rPr>
  </w:style>
  <w:style w:type="character" w:customStyle="1" w:styleId="HeaderChar3">
    <w:name w:val="Header Char3"/>
    <w:basedOn w:val="DefaultParagraphFont"/>
    <w:uiPriority w:val="99"/>
    <w:rsid w:val="00245C2D"/>
  </w:style>
  <w:style w:type="character" w:customStyle="1" w:styleId="FooterChar3">
    <w:name w:val="Footer Char3"/>
    <w:basedOn w:val="DefaultParagraphFont"/>
    <w:uiPriority w:val="99"/>
    <w:rsid w:val="00245C2D"/>
  </w:style>
  <w:style w:type="character" w:customStyle="1" w:styleId="Heading1Char1">
    <w:name w:val="Heading 1 Char1"/>
    <w:rsid w:val="00245C2D"/>
    <w:rPr>
      <w:rFonts w:ascii="Arial" w:eastAsia="Times New Roman" w:hAnsi="Arial" w:cs="Arial"/>
      <w:b/>
      <w:bCs/>
      <w:smallCaps/>
      <w:sz w:val="18"/>
      <w:szCs w:val="24"/>
    </w:rPr>
  </w:style>
  <w:style w:type="character" w:customStyle="1" w:styleId="TitleChar3">
    <w:name w:val="Title Char3"/>
    <w:rsid w:val="00245C2D"/>
    <w:rPr>
      <w:rFonts w:ascii="Arial Black" w:eastAsia="Times New Roman" w:hAnsi="Arial Black" w:cs="Times New Roman"/>
      <w:sz w:val="28"/>
      <w:szCs w:val="24"/>
    </w:rPr>
  </w:style>
  <w:style w:type="character" w:customStyle="1" w:styleId="HeaderChar4">
    <w:name w:val="Header Char4"/>
    <w:basedOn w:val="DefaultParagraphFont"/>
    <w:uiPriority w:val="99"/>
    <w:rsid w:val="00245C2D"/>
  </w:style>
  <w:style w:type="character" w:customStyle="1" w:styleId="FooterChar4">
    <w:name w:val="Footer Char4"/>
    <w:basedOn w:val="DefaultParagraphFont"/>
    <w:uiPriority w:val="99"/>
    <w:rsid w:val="00245C2D"/>
  </w:style>
  <w:style w:type="character" w:customStyle="1" w:styleId="TitleChar4">
    <w:name w:val="Title Char4"/>
    <w:rsid w:val="00245C2D"/>
    <w:rPr>
      <w:rFonts w:ascii="Arial Black" w:eastAsia="Times New Roman" w:hAnsi="Arial Black" w:cs="Times New Roman"/>
      <w:sz w:val="28"/>
      <w:szCs w:val="24"/>
    </w:rPr>
  </w:style>
  <w:style w:type="character" w:customStyle="1" w:styleId="BodyTextChar">
    <w:name w:val="Body Text Char"/>
    <w:rsid w:val="00245C2D"/>
    <w:rPr>
      <w:rFonts w:ascii="Arial" w:eastAsia="Times New Roman" w:hAnsi="Arial" w:cs="Times New Roman"/>
      <w:bCs/>
      <w:iCs/>
      <w:sz w:val="18"/>
      <w:szCs w:val="24"/>
      <w:lang w:val="x-none" w:eastAsia="x-none"/>
    </w:rPr>
  </w:style>
  <w:style w:type="character" w:customStyle="1" w:styleId="BodyTextChar1">
    <w:name w:val="Body Text Char1"/>
    <w:rsid w:val="00245C2D"/>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245C2D"/>
  </w:style>
  <w:style w:type="character" w:customStyle="1" w:styleId="FooterChar5">
    <w:name w:val="Footer Char5"/>
    <w:basedOn w:val="DefaultParagraphFont"/>
    <w:uiPriority w:val="99"/>
    <w:rsid w:val="00245C2D"/>
  </w:style>
  <w:style w:type="character" w:customStyle="1" w:styleId="BodyTextChar2">
    <w:name w:val="Body Text Char2"/>
    <w:rsid w:val="00245C2D"/>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245C2D"/>
  </w:style>
  <w:style w:type="character" w:customStyle="1" w:styleId="FooterChar6">
    <w:name w:val="Footer Char6"/>
    <w:basedOn w:val="DefaultParagraphFont"/>
    <w:uiPriority w:val="99"/>
    <w:rsid w:val="00245C2D"/>
  </w:style>
  <w:style w:type="character" w:customStyle="1" w:styleId="Heading1Char2">
    <w:name w:val="Heading 1 Char2"/>
    <w:rsid w:val="00245C2D"/>
    <w:rPr>
      <w:rFonts w:ascii="Arial" w:eastAsia="Times New Roman" w:hAnsi="Arial" w:cs="Arial"/>
      <w:b/>
      <w:bCs/>
      <w:smallCaps/>
      <w:sz w:val="18"/>
      <w:szCs w:val="24"/>
    </w:rPr>
  </w:style>
  <w:style w:type="character" w:customStyle="1" w:styleId="TitleChar5">
    <w:name w:val="Title Char5"/>
    <w:rsid w:val="00245C2D"/>
    <w:rPr>
      <w:rFonts w:ascii="Arial Black" w:eastAsia="Times New Roman" w:hAnsi="Arial Black" w:cs="Times New Roman"/>
      <w:sz w:val="28"/>
      <w:szCs w:val="24"/>
    </w:rPr>
  </w:style>
  <w:style w:type="paragraph" w:customStyle="1" w:styleId="Boldbody">
    <w:name w:val="Bold body"/>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7">
    <w:name w:val="Header Char7"/>
    <w:basedOn w:val="DefaultParagraphFont"/>
    <w:uiPriority w:val="99"/>
    <w:rsid w:val="00245C2D"/>
  </w:style>
  <w:style w:type="character" w:customStyle="1" w:styleId="FooterChar7">
    <w:name w:val="Footer Char7"/>
    <w:basedOn w:val="DefaultParagraphFont"/>
    <w:uiPriority w:val="99"/>
    <w:rsid w:val="00245C2D"/>
  </w:style>
  <w:style w:type="character" w:customStyle="1" w:styleId="Heading1Char3">
    <w:name w:val="Heading 1 Char3"/>
    <w:rsid w:val="00245C2D"/>
    <w:rPr>
      <w:rFonts w:ascii="Arial" w:eastAsia="Times New Roman" w:hAnsi="Arial" w:cs="Arial"/>
      <w:b/>
      <w:bCs/>
      <w:smallCaps/>
      <w:sz w:val="18"/>
      <w:szCs w:val="24"/>
    </w:rPr>
  </w:style>
  <w:style w:type="character" w:customStyle="1" w:styleId="Heading3Char1">
    <w:name w:val="Heading 3 Char1"/>
    <w:rsid w:val="00245C2D"/>
    <w:rPr>
      <w:rFonts w:ascii="Arial" w:eastAsia="Times New Roman" w:hAnsi="Arial" w:cs="Arial"/>
      <w:b/>
      <w:bCs/>
      <w:smallCaps/>
      <w:sz w:val="16"/>
      <w:szCs w:val="24"/>
    </w:rPr>
  </w:style>
  <w:style w:type="character" w:customStyle="1" w:styleId="TitleChar6">
    <w:name w:val="Title Char6"/>
    <w:rsid w:val="00245C2D"/>
    <w:rPr>
      <w:rFonts w:ascii="Arial Black" w:eastAsia="Times New Roman" w:hAnsi="Arial Black" w:cs="Times New Roman"/>
      <w:sz w:val="28"/>
      <w:szCs w:val="24"/>
    </w:rPr>
  </w:style>
  <w:style w:type="character" w:customStyle="1" w:styleId="BodyTextChar3">
    <w:name w:val="Body Text Char3"/>
    <w:rsid w:val="00245C2D"/>
    <w:rPr>
      <w:rFonts w:ascii="Arial" w:eastAsia="Times New Roman" w:hAnsi="Arial" w:cs="Times New Roman"/>
      <w:bCs/>
      <w:iCs/>
      <w:sz w:val="18"/>
      <w:szCs w:val="24"/>
      <w:lang w:val="x-none" w:eastAsia="x-none"/>
    </w:rPr>
  </w:style>
  <w:style w:type="character" w:customStyle="1" w:styleId="BodyText2Char">
    <w:name w:val="Body Text 2 Char"/>
    <w:link w:val="BodyText2"/>
    <w:rsid w:val="00245C2D"/>
    <w:rPr>
      <w:rFonts w:ascii="Garamond" w:hAnsi="Garamond"/>
      <w:iCs/>
      <w:sz w:val="22"/>
      <w:szCs w:val="22"/>
    </w:rPr>
  </w:style>
  <w:style w:type="character" w:customStyle="1" w:styleId="BodyText2Char1">
    <w:name w:val="Body Text 2 Char1"/>
    <w:rsid w:val="00245C2D"/>
    <w:rPr>
      <w:rFonts w:ascii="Arial" w:eastAsia="Times New Roman" w:hAnsi="Arial" w:cs="Times New Roman"/>
      <w:bCs/>
      <w:i/>
      <w:sz w:val="18"/>
      <w:szCs w:val="24"/>
    </w:rPr>
  </w:style>
  <w:style w:type="character" w:customStyle="1" w:styleId="Heading2Char">
    <w:name w:val="Heading 2 Char"/>
    <w:link w:val="Heading2"/>
    <w:rsid w:val="00245C2D"/>
    <w:rPr>
      <w:rFonts w:ascii="Arial Narrow" w:hAnsi="Arial Narrow"/>
      <w:b/>
      <w:bCs/>
      <w:sz w:val="22"/>
      <w:szCs w:val="24"/>
    </w:rPr>
  </w:style>
  <w:style w:type="character" w:customStyle="1" w:styleId="HeaderChar8">
    <w:name w:val="Header Char8"/>
    <w:basedOn w:val="DefaultParagraphFont"/>
    <w:uiPriority w:val="99"/>
    <w:rsid w:val="00245C2D"/>
  </w:style>
  <w:style w:type="character" w:customStyle="1" w:styleId="FooterChar8">
    <w:name w:val="Footer Char8"/>
    <w:basedOn w:val="DefaultParagraphFont"/>
    <w:uiPriority w:val="99"/>
    <w:rsid w:val="00245C2D"/>
  </w:style>
  <w:style w:type="character" w:customStyle="1" w:styleId="Heading1Char4">
    <w:name w:val="Heading 1 Char4"/>
    <w:rsid w:val="00245C2D"/>
    <w:rPr>
      <w:rFonts w:ascii="Arial" w:eastAsia="Times New Roman" w:hAnsi="Arial" w:cs="Arial"/>
      <w:b/>
      <w:bCs/>
      <w:smallCaps/>
      <w:sz w:val="18"/>
      <w:szCs w:val="24"/>
    </w:rPr>
  </w:style>
  <w:style w:type="character" w:customStyle="1" w:styleId="Heading2Char1">
    <w:name w:val="Heading 2 Char1"/>
    <w:rsid w:val="00245C2D"/>
    <w:rPr>
      <w:rFonts w:ascii="Arial" w:eastAsia="Times New Roman" w:hAnsi="Arial" w:cs="Arial"/>
      <w:b/>
      <w:bCs/>
      <w:sz w:val="18"/>
      <w:szCs w:val="24"/>
    </w:rPr>
  </w:style>
  <w:style w:type="character" w:customStyle="1" w:styleId="Heading4Char1">
    <w:name w:val="Heading 4 Char1"/>
    <w:rsid w:val="00245C2D"/>
    <w:rPr>
      <w:rFonts w:ascii="Arial Narrow" w:eastAsia="Times New Roman" w:hAnsi="Arial Narrow" w:cs="Times New Roman"/>
      <w:b/>
      <w:sz w:val="20"/>
      <w:szCs w:val="20"/>
    </w:rPr>
  </w:style>
  <w:style w:type="character" w:customStyle="1" w:styleId="Heading5Char1">
    <w:name w:val="Heading 5 Char1"/>
    <w:rsid w:val="00245C2D"/>
    <w:rPr>
      <w:rFonts w:ascii="Times New Roman" w:eastAsia="Times New Roman" w:hAnsi="Times New Roman" w:cs="Times New Roman"/>
      <w:b/>
      <w:bCs/>
      <w:i/>
      <w:iCs/>
      <w:sz w:val="26"/>
      <w:szCs w:val="26"/>
    </w:rPr>
  </w:style>
  <w:style w:type="character" w:customStyle="1" w:styleId="Heading6Char1">
    <w:name w:val="Heading 6 Char1"/>
    <w:semiHidden/>
    <w:rsid w:val="00245C2D"/>
    <w:rPr>
      <w:rFonts w:ascii="Calibri" w:eastAsia="Times New Roman" w:hAnsi="Calibri" w:cs="Times New Roman"/>
      <w:b/>
      <w:bCs/>
      <w:lang w:val="x-none" w:eastAsia="x-none"/>
    </w:rPr>
  </w:style>
  <w:style w:type="character" w:customStyle="1" w:styleId="Heading7Char1">
    <w:name w:val="Heading 7 Char1"/>
    <w:semiHidden/>
    <w:rsid w:val="00245C2D"/>
    <w:rPr>
      <w:rFonts w:ascii="Calibri" w:eastAsia="Times New Roman" w:hAnsi="Calibri" w:cs="Times New Roman"/>
      <w:sz w:val="24"/>
      <w:szCs w:val="24"/>
      <w:lang w:val="x-none" w:eastAsia="x-none"/>
    </w:rPr>
  </w:style>
  <w:style w:type="character" w:customStyle="1" w:styleId="Heading8Char1">
    <w:name w:val="Heading 8 Char1"/>
    <w:semiHidden/>
    <w:rsid w:val="00245C2D"/>
    <w:rPr>
      <w:rFonts w:ascii="Calibri" w:eastAsia="Times New Roman" w:hAnsi="Calibri" w:cs="Times New Roman"/>
      <w:i/>
      <w:iCs/>
      <w:sz w:val="24"/>
      <w:szCs w:val="24"/>
      <w:lang w:val="x-none" w:eastAsia="x-none"/>
    </w:rPr>
  </w:style>
  <w:style w:type="character" w:customStyle="1" w:styleId="Heading9Char1">
    <w:name w:val="Heading 9 Char1"/>
    <w:rsid w:val="00245C2D"/>
    <w:rPr>
      <w:rFonts w:ascii="Times New Roman" w:eastAsia="Times New Roman" w:hAnsi="Times New Roman" w:cs="Times New Roman"/>
      <w:b/>
      <w:sz w:val="24"/>
      <w:szCs w:val="20"/>
    </w:rPr>
  </w:style>
  <w:style w:type="character" w:styleId="CommentReference">
    <w:name w:val="annotation reference"/>
    <w:uiPriority w:val="99"/>
    <w:semiHidden/>
    <w:rsid w:val="00245C2D"/>
    <w:rPr>
      <w:sz w:val="16"/>
      <w:szCs w:val="16"/>
    </w:rPr>
  </w:style>
  <w:style w:type="paragraph" w:styleId="CommentText">
    <w:name w:val="annotation text"/>
    <w:basedOn w:val="Normal"/>
    <w:link w:val="CommentTextChar"/>
    <w:uiPriority w:val="99"/>
    <w:semiHidden/>
    <w:rsid w:val="00245C2D"/>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245C2D"/>
  </w:style>
  <w:style w:type="character" w:customStyle="1" w:styleId="CommentTextChar1">
    <w:name w:val="Comment Text Char1"/>
    <w:semiHidden/>
    <w:rsid w:val="00245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45C2D"/>
    <w:rPr>
      <w:b/>
      <w:bCs/>
    </w:rPr>
  </w:style>
  <w:style w:type="character" w:customStyle="1" w:styleId="CommentSubjectChar">
    <w:name w:val="Comment Subject Char"/>
    <w:basedOn w:val="CommentTextChar"/>
    <w:link w:val="CommentSubject"/>
    <w:semiHidden/>
    <w:rsid w:val="00245C2D"/>
    <w:rPr>
      <w:b/>
      <w:bCs/>
    </w:rPr>
  </w:style>
  <w:style w:type="character" w:customStyle="1" w:styleId="CommentSubjectChar1">
    <w:name w:val="Comment Subject Char1"/>
    <w:semiHidden/>
    <w:rsid w:val="00245C2D"/>
    <w:rPr>
      <w:rFonts w:ascii="Times New Roman" w:eastAsia="Times New Roman" w:hAnsi="Times New Roman" w:cs="Times New Roman"/>
      <w:sz w:val="20"/>
      <w:szCs w:val="20"/>
    </w:rPr>
  </w:style>
  <w:style w:type="character" w:customStyle="1" w:styleId="BalloonTextChar1">
    <w:name w:val="Balloon Text Char1"/>
    <w:uiPriority w:val="99"/>
    <w:semiHidden/>
    <w:rsid w:val="00245C2D"/>
    <w:rPr>
      <w:rFonts w:ascii="Tahoma" w:eastAsia="Times New Roman" w:hAnsi="Tahoma" w:cs="Times New Roman"/>
      <w:sz w:val="16"/>
      <w:szCs w:val="16"/>
      <w:lang w:val="x-none" w:eastAsia="x-none"/>
    </w:rPr>
  </w:style>
  <w:style w:type="character" w:customStyle="1" w:styleId="TitleChar7">
    <w:name w:val="Title Char7"/>
    <w:rsid w:val="00245C2D"/>
    <w:rPr>
      <w:rFonts w:ascii="Arial Black" w:eastAsia="Times New Roman" w:hAnsi="Arial Black" w:cs="Times New Roman"/>
      <w:sz w:val="28"/>
      <w:szCs w:val="24"/>
    </w:rPr>
  </w:style>
  <w:style w:type="character" w:customStyle="1" w:styleId="BodyTextChar4">
    <w:name w:val="Body Text Char4"/>
    <w:rsid w:val="00245C2D"/>
    <w:rPr>
      <w:rFonts w:ascii="Arial" w:eastAsia="Times New Roman" w:hAnsi="Arial" w:cs="Times New Roman"/>
      <w:bCs/>
      <w:iCs/>
      <w:sz w:val="18"/>
      <w:szCs w:val="24"/>
      <w:lang w:val="x-none" w:eastAsia="x-none"/>
    </w:rPr>
  </w:style>
  <w:style w:type="character" w:customStyle="1" w:styleId="BodyText2Char2">
    <w:name w:val="Body Text 2 Char2"/>
    <w:rsid w:val="00245C2D"/>
    <w:rPr>
      <w:rFonts w:ascii="Arial" w:eastAsia="Times New Roman" w:hAnsi="Arial" w:cs="Times New Roman"/>
      <w:bCs/>
      <w:i/>
      <w:sz w:val="18"/>
      <w:szCs w:val="24"/>
    </w:rPr>
  </w:style>
  <w:style w:type="paragraph" w:customStyle="1" w:styleId="Reverse">
    <w:name w:val="Reverse"/>
    <w:basedOn w:val="Normal"/>
    <w:rsid w:val="00245C2D"/>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rsid w:val="00245C2D"/>
    <w:pPr>
      <w:spacing w:before="60"/>
    </w:pPr>
    <w:rPr>
      <w:rFonts w:ascii="Arial" w:hAnsi="Arial" w:cs="Arial"/>
      <w:sz w:val="18"/>
    </w:rPr>
  </w:style>
  <w:style w:type="character" w:customStyle="1" w:styleId="BodyText3Char">
    <w:name w:val="Body Text 3 Char"/>
    <w:basedOn w:val="DefaultParagraphFont"/>
    <w:link w:val="BodyText3"/>
    <w:rsid w:val="00245C2D"/>
    <w:rPr>
      <w:rFonts w:ascii="Arial" w:hAnsi="Arial" w:cs="Arial"/>
      <w:sz w:val="18"/>
      <w:szCs w:val="24"/>
    </w:rPr>
  </w:style>
  <w:style w:type="character" w:customStyle="1" w:styleId="BodyText3Char1">
    <w:name w:val="Body Text 3 Char1"/>
    <w:rsid w:val="00245C2D"/>
    <w:rPr>
      <w:rFonts w:ascii="Arial" w:eastAsia="Times New Roman" w:hAnsi="Arial" w:cs="Arial"/>
      <w:sz w:val="18"/>
      <w:szCs w:val="24"/>
    </w:rPr>
  </w:style>
  <w:style w:type="paragraph" w:styleId="FootnoteText">
    <w:name w:val="footnote text"/>
    <w:basedOn w:val="Normal"/>
    <w:link w:val="FootnoteTextChar"/>
    <w:semiHidden/>
    <w:rsid w:val="00245C2D"/>
    <w:pPr>
      <w:overflowPunct w:val="0"/>
      <w:autoSpaceDE w:val="0"/>
      <w:autoSpaceDN w:val="0"/>
      <w:adjustRightInd w:val="0"/>
      <w:textAlignment w:val="baseline"/>
    </w:pPr>
    <w:rPr>
      <w:rFonts w:ascii="Times New Roman" w:hAnsi="Times New Roman"/>
      <w:sz w:val="20"/>
      <w:szCs w:val="20"/>
    </w:rPr>
  </w:style>
  <w:style w:type="character" w:customStyle="1" w:styleId="FootnoteTextChar">
    <w:name w:val="Footnote Text Char"/>
    <w:basedOn w:val="DefaultParagraphFont"/>
    <w:link w:val="FootnoteText"/>
    <w:semiHidden/>
    <w:rsid w:val="00245C2D"/>
  </w:style>
  <w:style w:type="character" w:customStyle="1" w:styleId="FootnoteTextChar1">
    <w:name w:val="Footnote Text Char1"/>
    <w:semiHidden/>
    <w:rsid w:val="00245C2D"/>
    <w:rPr>
      <w:rFonts w:ascii="Times New Roman" w:eastAsia="Times New Roman" w:hAnsi="Times New Roman" w:cs="Times New Roman"/>
      <w:sz w:val="20"/>
      <w:szCs w:val="20"/>
    </w:rPr>
  </w:style>
  <w:style w:type="character" w:customStyle="1" w:styleId="laura">
    <w:name w:val="laura"/>
    <w:semiHidden/>
    <w:rsid w:val="00245C2D"/>
    <w:rPr>
      <w:rFonts w:ascii="Arial" w:hAnsi="Arial" w:cs="Arial"/>
      <w:color w:val="auto"/>
      <w:sz w:val="20"/>
      <w:szCs w:val="20"/>
    </w:rPr>
  </w:style>
  <w:style w:type="paragraph" w:styleId="BodyTextIndent">
    <w:name w:val="Body Text Indent"/>
    <w:basedOn w:val="Normal"/>
    <w:link w:val="BodyTextIndentChar"/>
    <w:rsid w:val="00245C2D"/>
    <w:pPr>
      <w:overflowPunct w:val="0"/>
      <w:autoSpaceDE w:val="0"/>
      <w:autoSpaceDN w:val="0"/>
      <w:adjustRightInd w:val="0"/>
      <w:ind w:left="720"/>
      <w:textAlignment w:val="baseline"/>
    </w:pPr>
    <w:rPr>
      <w:rFonts w:ascii="Arial" w:hAnsi="Arial"/>
      <w:sz w:val="20"/>
      <w:szCs w:val="20"/>
      <w:lang w:val="x-none" w:eastAsia="x-none"/>
    </w:rPr>
  </w:style>
  <w:style w:type="character" w:customStyle="1" w:styleId="BodyTextIndentChar">
    <w:name w:val="Body Text Indent Char"/>
    <w:basedOn w:val="DefaultParagraphFont"/>
    <w:link w:val="BodyTextIndent"/>
    <w:rsid w:val="00245C2D"/>
    <w:rPr>
      <w:rFonts w:ascii="Arial" w:hAnsi="Arial"/>
      <w:lang w:val="x-none" w:eastAsia="x-none"/>
    </w:rPr>
  </w:style>
  <w:style w:type="character" w:customStyle="1" w:styleId="BodyTextIndentChar1">
    <w:name w:val="Body Text Indent Char1"/>
    <w:rsid w:val="00245C2D"/>
    <w:rPr>
      <w:rFonts w:ascii="Arial" w:eastAsia="Times New Roman" w:hAnsi="Arial" w:cs="Times New Roman"/>
      <w:sz w:val="20"/>
      <w:szCs w:val="20"/>
      <w:lang w:val="x-none" w:eastAsia="x-none"/>
    </w:rPr>
  </w:style>
  <w:style w:type="paragraph" w:customStyle="1" w:styleId="Boldbody1">
    <w:name w:val="Bold body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sid w:val="00245C2D"/>
    <w:rPr>
      <w:color w:val="800080"/>
      <w:u w:val="single"/>
    </w:rPr>
  </w:style>
  <w:style w:type="paragraph" w:customStyle="1" w:styleId="Subhead">
    <w:name w:val="Subhead"/>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styleId="FootnoteReference">
    <w:name w:val="footnote reference"/>
    <w:semiHidden/>
    <w:rsid w:val="00245C2D"/>
    <w:rPr>
      <w:vertAlign w:val="superscript"/>
    </w:rPr>
  </w:style>
  <w:style w:type="character" w:customStyle="1" w:styleId="BoldbodyChar">
    <w:name w:val="Bold body Char"/>
    <w:rsid w:val="00245C2D"/>
    <w:rPr>
      <w:rFonts w:ascii="Times" w:hAnsi="Times"/>
      <w:b/>
      <w:sz w:val="18"/>
      <w:lang w:val="en-US" w:eastAsia="en-US" w:bidi="ar-SA"/>
    </w:rPr>
  </w:style>
  <w:style w:type="paragraph" w:styleId="DocumentMap">
    <w:name w:val="Document Map"/>
    <w:basedOn w:val="Normal"/>
    <w:link w:val="DocumentMapChar"/>
    <w:semiHidden/>
    <w:rsid w:val="00245C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45C2D"/>
    <w:rPr>
      <w:rFonts w:ascii="Tahoma" w:hAnsi="Tahoma" w:cs="Tahoma"/>
      <w:shd w:val="clear" w:color="auto" w:fill="000080"/>
    </w:rPr>
  </w:style>
  <w:style w:type="character" w:customStyle="1" w:styleId="DocumentMapChar1">
    <w:name w:val="Document Map Char1"/>
    <w:semiHidden/>
    <w:rsid w:val="00245C2D"/>
    <w:rPr>
      <w:rFonts w:ascii="Tahoma" w:eastAsia="Times New Roman" w:hAnsi="Tahoma" w:cs="Tahoma"/>
      <w:sz w:val="20"/>
      <w:szCs w:val="20"/>
      <w:shd w:val="clear" w:color="auto" w:fill="000080"/>
    </w:rPr>
  </w:style>
  <w:style w:type="paragraph" w:customStyle="1" w:styleId="OPModuleTitle">
    <w:name w:val="OP Module Title"/>
    <w:basedOn w:val="Title"/>
    <w:rsid w:val="00245C2D"/>
    <w:pPr>
      <w:spacing w:before="60"/>
      <w:jc w:val="left"/>
    </w:pPr>
    <w:rPr>
      <w:rFonts w:ascii="Arial Narrow" w:hAnsi="Arial Narrow" w:cs="Arial"/>
      <w:b/>
      <w:bCs/>
      <w:iCs/>
      <w:color w:val="000000"/>
      <w:szCs w:val="18"/>
    </w:rPr>
  </w:style>
  <w:style w:type="character" w:customStyle="1" w:styleId="OPModuleTitleChar">
    <w:name w:val="OP Module Title Char"/>
    <w:rsid w:val="00245C2D"/>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245C2D"/>
    <w:rPr>
      <w:rFonts w:ascii="Times New Roman" w:hAnsi="Times New Roman"/>
      <w:sz w:val="24"/>
    </w:rPr>
  </w:style>
  <w:style w:type="paragraph" w:styleId="BodyTextFirstIndent">
    <w:name w:val="Body Text First Indent"/>
    <w:basedOn w:val="BodyText"/>
    <w:link w:val="BodyTextFirstIndentChar"/>
    <w:rsid w:val="00245C2D"/>
    <w:pPr>
      <w:spacing w:after="120"/>
      <w:ind w:firstLine="210"/>
    </w:pPr>
    <w:rPr>
      <w:rFonts w:ascii="Times New Roman" w:hAnsi="Times New Roman"/>
      <w:sz w:val="24"/>
      <w:szCs w:val="24"/>
      <w:lang w:val="x-none" w:eastAsia="x-none"/>
    </w:rPr>
  </w:style>
  <w:style w:type="character" w:customStyle="1" w:styleId="BodyTextChar5">
    <w:name w:val="Body Text Char5"/>
    <w:basedOn w:val="DefaultParagraphFont"/>
    <w:link w:val="BodyText"/>
    <w:rsid w:val="00245C2D"/>
    <w:rPr>
      <w:rFonts w:ascii="Arial Narrow" w:hAnsi="Arial Narrow"/>
      <w:sz w:val="22"/>
    </w:rPr>
  </w:style>
  <w:style w:type="character" w:customStyle="1" w:styleId="BodyTextFirstIndentChar">
    <w:name w:val="Body Text First Indent Char"/>
    <w:basedOn w:val="BodyTextChar5"/>
    <w:link w:val="BodyTextFirstIndent"/>
    <w:rsid w:val="00245C2D"/>
    <w:rPr>
      <w:rFonts w:ascii="Arial Narrow" w:hAnsi="Arial Narrow"/>
      <w:sz w:val="24"/>
      <w:szCs w:val="24"/>
      <w:lang w:val="x-none" w:eastAsia="x-none"/>
    </w:rPr>
  </w:style>
  <w:style w:type="character" w:customStyle="1" w:styleId="BodyTextFirstIndentChar1">
    <w:name w:val="Body Text First Indent Char1"/>
    <w:rsid w:val="00245C2D"/>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245C2D"/>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basedOn w:val="BodyTextIndentChar"/>
    <w:link w:val="BodyTextFirstIndent2"/>
    <w:rsid w:val="00245C2D"/>
    <w:rPr>
      <w:rFonts w:ascii="Arial" w:hAnsi="Arial"/>
      <w:sz w:val="24"/>
      <w:szCs w:val="24"/>
      <w:lang w:val="x-none" w:eastAsia="x-none"/>
    </w:rPr>
  </w:style>
  <w:style w:type="character" w:customStyle="1" w:styleId="BodyTextFirstIndent2Char1">
    <w:name w:val="Body Text First Indent 2 Char1"/>
    <w:rsid w:val="00245C2D"/>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245C2D"/>
    <w:pPr>
      <w:spacing w:after="120" w:line="480" w:lineRule="auto"/>
      <w:ind w:left="360"/>
    </w:pPr>
    <w:rPr>
      <w:rFonts w:ascii="Times New Roman" w:hAnsi="Times New Roman"/>
      <w:sz w:val="24"/>
      <w:lang w:val="x-none" w:eastAsia="x-none"/>
    </w:rPr>
  </w:style>
  <w:style w:type="character" w:customStyle="1" w:styleId="BodyTextIndent2Char">
    <w:name w:val="Body Text Indent 2 Char"/>
    <w:basedOn w:val="DefaultParagraphFont"/>
    <w:link w:val="BodyTextIndent2"/>
    <w:rsid w:val="00245C2D"/>
    <w:rPr>
      <w:sz w:val="24"/>
      <w:szCs w:val="24"/>
      <w:lang w:val="x-none" w:eastAsia="x-none"/>
    </w:rPr>
  </w:style>
  <w:style w:type="character" w:customStyle="1" w:styleId="BodyTextIndent2Char1">
    <w:name w:val="Body Text Indent 2 Char1"/>
    <w:rsid w:val="00245C2D"/>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245C2D"/>
    <w:pPr>
      <w:spacing w:after="120"/>
      <w:ind w:left="360"/>
    </w:pPr>
    <w:rPr>
      <w:rFonts w:ascii="Times New Roman" w:hAnsi="Times New Roman"/>
      <w:sz w:val="16"/>
      <w:szCs w:val="16"/>
      <w:lang w:val="x-none" w:eastAsia="x-none"/>
    </w:rPr>
  </w:style>
  <w:style w:type="character" w:customStyle="1" w:styleId="BodyTextIndent3Char">
    <w:name w:val="Body Text Indent 3 Char"/>
    <w:basedOn w:val="DefaultParagraphFont"/>
    <w:link w:val="BodyTextIndent3"/>
    <w:rsid w:val="00245C2D"/>
    <w:rPr>
      <w:sz w:val="16"/>
      <w:szCs w:val="16"/>
      <w:lang w:val="x-none" w:eastAsia="x-none"/>
    </w:rPr>
  </w:style>
  <w:style w:type="character" w:customStyle="1" w:styleId="BodyTextIndent3Char1">
    <w:name w:val="Body Text Indent 3 Char1"/>
    <w:rsid w:val="00245C2D"/>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245C2D"/>
    <w:rPr>
      <w:rFonts w:ascii="Times New Roman" w:hAnsi="Times New Roman"/>
      <w:b/>
      <w:bCs/>
      <w:sz w:val="20"/>
      <w:szCs w:val="20"/>
    </w:rPr>
  </w:style>
  <w:style w:type="paragraph" w:styleId="Closing">
    <w:name w:val="Closing"/>
    <w:basedOn w:val="Normal"/>
    <w:link w:val="ClosingChar"/>
    <w:rsid w:val="00245C2D"/>
    <w:pPr>
      <w:ind w:left="4320"/>
    </w:pPr>
    <w:rPr>
      <w:rFonts w:ascii="Times New Roman" w:hAnsi="Times New Roman"/>
      <w:sz w:val="24"/>
      <w:lang w:val="x-none" w:eastAsia="x-none"/>
    </w:rPr>
  </w:style>
  <w:style w:type="character" w:customStyle="1" w:styleId="ClosingChar">
    <w:name w:val="Closing Char"/>
    <w:basedOn w:val="DefaultParagraphFont"/>
    <w:link w:val="Closing"/>
    <w:rsid w:val="00245C2D"/>
    <w:rPr>
      <w:sz w:val="24"/>
      <w:szCs w:val="24"/>
      <w:lang w:val="x-none" w:eastAsia="x-none"/>
    </w:rPr>
  </w:style>
  <w:style w:type="character" w:customStyle="1" w:styleId="ClosingChar1">
    <w:name w:val="Closing Char1"/>
    <w:rsid w:val="00245C2D"/>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245C2D"/>
    <w:rPr>
      <w:rFonts w:ascii="Times New Roman" w:hAnsi="Times New Roman"/>
      <w:sz w:val="24"/>
      <w:lang w:val="x-none" w:eastAsia="x-none"/>
    </w:rPr>
  </w:style>
  <w:style w:type="character" w:customStyle="1" w:styleId="DateChar">
    <w:name w:val="Date Char"/>
    <w:basedOn w:val="DefaultParagraphFont"/>
    <w:link w:val="Date"/>
    <w:rsid w:val="00245C2D"/>
    <w:rPr>
      <w:sz w:val="24"/>
      <w:szCs w:val="24"/>
      <w:lang w:val="x-none" w:eastAsia="x-none"/>
    </w:rPr>
  </w:style>
  <w:style w:type="character" w:customStyle="1" w:styleId="DateChar1">
    <w:name w:val="Date Char1"/>
    <w:rsid w:val="00245C2D"/>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245C2D"/>
    <w:rPr>
      <w:rFonts w:ascii="Times New Roman" w:hAnsi="Times New Roman"/>
      <w:sz w:val="24"/>
      <w:lang w:val="x-none" w:eastAsia="x-none"/>
    </w:rPr>
  </w:style>
  <w:style w:type="character" w:customStyle="1" w:styleId="E-mailSignatureChar">
    <w:name w:val="E-mail Signature Char"/>
    <w:basedOn w:val="DefaultParagraphFont"/>
    <w:link w:val="E-mailSignature"/>
    <w:rsid w:val="00245C2D"/>
    <w:rPr>
      <w:sz w:val="24"/>
      <w:szCs w:val="24"/>
      <w:lang w:val="x-none" w:eastAsia="x-none"/>
    </w:rPr>
  </w:style>
  <w:style w:type="character" w:customStyle="1" w:styleId="E-mailSignatureChar1">
    <w:name w:val="E-mail Signature Char1"/>
    <w:rsid w:val="00245C2D"/>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245C2D"/>
    <w:rPr>
      <w:rFonts w:ascii="Times New Roman" w:hAnsi="Times New Roman"/>
      <w:sz w:val="20"/>
      <w:szCs w:val="20"/>
    </w:rPr>
  </w:style>
  <w:style w:type="character" w:customStyle="1" w:styleId="EndnoteTextChar">
    <w:name w:val="Endnote Text Char"/>
    <w:basedOn w:val="DefaultParagraphFont"/>
    <w:link w:val="EndnoteText"/>
    <w:rsid w:val="00245C2D"/>
  </w:style>
  <w:style w:type="character" w:customStyle="1" w:styleId="EndnoteTextChar1">
    <w:name w:val="Endnote Text Char1"/>
    <w:rsid w:val="00245C2D"/>
    <w:rPr>
      <w:rFonts w:ascii="Times New Roman" w:eastAsia="Times New Roman" w:hAnsi="Times New Roman" w:cs="Times New Roman"/>
      <w:sz w:val="20"/>
      <w:szCs w:val="20"/>
    </w:rPr>
  </w:style>
  <w:style w:type="paragraph" w:styleId="EnvelopeAddress">
    <w:name w:val="envelope address"/>
    <w:basedOn w:val="Normal"/>
    <w:rsid w:val="00245C2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rsid w:val="00245C2D"/>
    <w:rPr>
      <w:rFonts w:ascii="Cambria" w:hAnsi="Cambria"/>
      <w:sz w:val="20"/>
      <w:szCs w:val="20"/>
    </w:rPr>
  </w:style>
  <w:style w:type="paragraph" w:styleId="HTMLAddress">
    <w:name w:val="HTML Address"/>
    <w:basedOn w:val="Normal"/>
    <w:link w:val="HTMLAddressChar"/>
    <w:rsid w:val="00245C2D"/>
    <w:rPr>
      <w:rFonts w:ascii="Times New Roman" w:hAnsi="Times New Roman"/>
      <w:i/>
      <w:iCs/>
      <w:sz w:val="24"/>
      <w:lang w:val="x-none" w:eastAsia="x-none"/>
    </w:rPr>
  </w:style>
  <w:style w:type="character" w:customStyle="1" w:styleId="HTMLAddressChar">
    <w:name w:val="HTML Address Char"/>
    <w:basedOn w:val="DefaultParagraphFont"/>
    <w:link w:val="HTMLAddress"/>
    <w:rsid w:val="00245C2D"/>
    <w:rPr>
      <w:i/>
      <w:iCs/>
      <w:sz w:val="24"/>
      <w:szCs w:val="24"/>
      <w:lang w:val="x-none" w:eastAsia="x-none"/>
    </w:rPr>
  </w:style>
  <w:style w:type="character" w:customStyle="1" w:styleId="HTMLAddressChar1">
    <w:name w:val="HTML Address Char1"/>
    <w:rsid w:val="00245C2D"/>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245C2D"/>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245C2D"/>
    <w:rPr>
      <w:rFonts w:ascii="Courier New" w:hAnsi="Courier New"/>
      <w:lang w:val="x-none" w:eastAsia="x-none"/>
    </w:rPr>
  </w:style>
  <w:style w:type="character" w:customStyle="1" w:styleId="HTMLPreformattedChar1">
    <w:name w:val="HTML Preformatted Char1"/>
    <w:rsid w:val="00245C2D"/>
    <w:rPr>
      <w:rFonts w:ascii="Courier New" w:eastAsia="Times New Roman" w:hAnsi="Courier New" w:cs="Times New Roman"/>
      <w:sz w:val="20"/>
      <w:szCs w:val="20"/>
      <w:lang w:val="x-none" w:eastAsia="x-none"/>
    </w:rPr>
  </w:style>
  <w:style w:type="paragraph" w:styleId="Index1">
    <w:name w:val="index 1"/>
    <w:basedOn w:val="Normal"/>
    <w:next w:val="Normal"/>
    <w:autoRedefine/>
    <w:rsid w:val="00245C2D"/>
    <w:pPr>
      <w:ind w:left="240" w:hanging="240"/>
    </w:pPr>
    <w:rPr>
      <w:rFonts w:ascii="Times New Roman" w:hAnsi="Times New Roman"/>
      <w:sz w:val="24"/>
    </w:rPr>
  </w:style>
  <w:style w:type="paragraph" w:styleId="Index2">
    <w:name w:val="index 2"/>
    <w:basedOn w:val="Normal"/>
    <w:next w:val="Normal"/>
    <w:autoRedefine/>
    <w:rsid w:val="00245C2D"/>
    <w:pPr>
      <w:ind w:left="480" w:hanging="240"/>
    </w:pPr>
    <w:rPr>
      <w:rFonts w:ascii="Times New Roman" w:hAnsi="Times New Roman"/>
      <w:sz w:val="24"/>
    </w:rPr>
  </w:style>
  <w:style w:type="paragraph" w:styleId="Index3">
    <w:name w:val="index 3"/>
    <w:basedOn w:val="Normal"/>
    <w:next w:val="Normal"/>
    <w:autoRedefine/>
    <w:rsid w:val="00245C2D"/>
    <w:pPr>
      <w:ind w:left="720" w:hanging="240"/>
    </w:pPr>
    <w:rPr>
      <w:rFonts w:ascii="Times New Roman" w:hAnsi="Times New Roman"/>
      <w:sz w:val="24"/>
    </w:rPr>
  </w:style>
  <w:style w:type="paragraph" w:styleId="Index4">
    <w:name w:val="index 4"/>
    <w:basedOn w:val="Normal"/>
    <w:next w:val="Normal"/>
    <w:autoRedefine/>
    <w:rsid w:val="00245C2D"/>
    <w:pPr>
      <w:ind w:left="960" w:hanging="240"/>
    </w:pPr>
    <w:rPr>
      <w:rFonts w:ascii="Times New Roman" w:hAnsi="Times New Roman"/>
      <w:sz w:val="24"/>
    </w:rPr>
  </w:style>
  <w:style w:type="paragraph" w:styleId="Index5">
    <w:name w:val="index 5"/>
    <w:basedOn w:val="Normal"/>
    <w:next w:val="Normal"/>
    <w:autoRedefine/>
    <w:rsid w:val="00245C2D"/>
    <w:pPr>
      <w:ind w:left="1200" w:hanging="240"/>
    </w:pPr>
    <w:rPr>
      <w:rFonts w:ascii="Times New Roman" w:hAnsi="Times New Roman"/>
      <w:sz w:val="24"/>
    </w:rPr>
  </w:style>
  <w:style w:type="paragraph" w:styleId="Index6">
    <w:name w:val="index 6"/>
    <w:basedOn w:val="Normal"/>
    <w:next w:val="Normal"/>
    <w:autoRedefine/>
    <w:rsid w:val="00245C2D"/>
    <w:pPr>
      <w:ind w:left="1440" w:hanging="240"/>
    </w:pPr>
    <w:rPr>
      <w:rFonts w:ascii="Times New Roman" w:hAnsi="Times New Roman"/>
      <w:sz w:val="24"/>
    </w:rPr>
  </w:style>
  <w:style w:type="paragraph" w:styleId="Index7">
    <w:name w:val="index 7"/>
    <w:basedOn w:val="Normal"/>
    <w:next w:val="Normal"/>
    <w:autoRedefine/>
    <w:rsid w:val="00245C2D"/>
    <w:pPr>
      <w:ind w:left="1680" w:hanging="240"/>
    </w:pPr>
    <w:rPr>
      <w:rFonts w:ascii="Times New Roman" w:hAnsi="Times New Roman"/>
      <w:sz w:val="24"/>
    </w:rPr>
  </w:style>
  <w:style w:type="paragraph" w:styleId="Index8">
    <w:name w:val="index 8"/>
    <w:basedOn w:val="Normal"/>
    <w:next w:val="Normal"/>
    <w:autoRedefine/>
    <w:rsid w:val="00245C2D"/>
    <w:pPr>
      <w:ind w:left="1920" w:hanging="240"/>
    </w:pPr>
    <w:rPr>
      <w:rFonts w:ascii="Times New Roman" w:hAnsi="Times New Roman"/>
      <w:sz w:val="24"/>
    </w:rPr>
  </w:style>
  <w:style w:type="paragraph" w:styleId="Index9">
    <w:name w:val="index 9"/>
    <w:basedOn w:val="Normal"/>
    <w:next w:val="Normal"/>
    <w:autoRedefine/>
    <w:rsid w:val="00245C2D"/>
    <w:pPr>
      <w:ind w:left="2160" w:hanging="240"/>
    </w:pPr>
    <w:rPr>
      <w:rFonts w:ascii="Times New Roman" w:hAnsi="Times New Roman"/>
      <w:sz w:val="24"/>
    </w:rPr>
  </w:style>
  <w:style w:type="paragraph" w:styleId="IndexHeading">
    <w:name w:val="index heading"/>
    <w:basedOn w:val="Normal"/>
    <w:next w:val="Index1"/>
    <w:rsid w:val="00245C2D"/>
    <w:rPr>
      <w:rFonts w:ascii="Cambria" w:hAnsi="Cambria"/>
      <w:b/>
      <w:bCs/>
      <w:sz w:val="24"/>
    </w:rPr>
  </w:style>
  <w:style w:type="paragraph" w:styleId="IntenseQuote">
    <w:name w:val="Intense Quote"/>
    <w:basedOn w:val="Normal"/>
    <w:next w:val="Normal"/>
    <w:link w:val="IntenseQuoteChar"/>
    <w:uiPriority w:val="30"/>
    <w:qFormat/>
    <w:rsid w:val="00245C2D"/>
    <w:pPr>
      <w:pBdr>
        <w:bottom w:val="single" w:sz="4" w:space="4" w:color="4F81BD"/>
      </w:pBdr>
      <w:spacing w:before="200" w:after="280"/>
      <w:ind w:left="936" w:right="936"/>
    </w:pPr>
    <w:rPr>
      <w:rFonts w:ascii="Times New Roman" w:hAnsi="Times New Roman"/>
      <w:b/>
      <w:bCs/>
      <w:i/>
      <w:iCs/>
      <w:color w:val="4F81BD"/>
      <w:sz w:val="24"/>
      <w:lang w:val="x-none" w:eastAsia="x-none"/>
    </w:rPr>
  </w:style>
  <w:style w:type="character" w:customStyle="1" w:styleId="IntenseQuoteChar">
    <w:name w:val="Intense Quote Char"/>
    <w:basedOn w:val="DefaultParagraphFont"/>
    <w:link w:val="IntenseQuote"/>
    <w:uiPriority w:val="30"/>
    <w:rsid w:val="00245C2D"/>
    <w:rPr>
      <w:b/>
      <w:bCs/>
      <w:i/>
      <w:iCs/>
      <w:color w:val="4F81BD"/>
      <w:sz w:val="24"/>
      <w:szCs w:val="24"/>
      <w:lang w:val="x-none" w:eastAsia="x-none"/>
    </w:rPr>
  </w:style>
  <w:style w:type="character" w:customStyle="1" w:styleId="IntenseQuoteChar1">
    <w:name w:val="Intense Quote Char1"/>
    <w:uiPriority w:val="30"/>
    <w:rsid w:val="00245C2D"/>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245C2D"/>
    <w:pPr>
      <w:ind w:left="360" w:hanging="360"/>
      <w:contextualSpacing/>
    </w:pPr>
    <w:rPr>
      <w:rFonts w:ascii="Times New Roman" w:hAnsi="Times New Roman"/>
      <w:sz w:val="24"/>
    </w:rPr>
  </w:style>
  <w:style w:type="paragraph" w:styleId="List2">
    <w:name w:val="List 2"/>
    <w:basedOn w:val="Normal"/>
    <w:rsid w:val="00245C2D"/>
    <w:pPr>
      <w:ind w:left="720" w:hanging="360"/>
      <w:contextualSpacing/>
    </w:pPr>
    <w:rPr>
      <w:rFonts w:ascii="Times New Roman" w:hAnsi="Times New Roman"/>
      <w:sz w:val="24"/>
    </w:rPr>
  </w:style>
  <w:style w:type="paragraph" w:styleId="List3">
    <w:name w:val="List 3"/>
    <w:basedOn w:val="Normal"/>
    <w:rsid w:val="00245C2D"/>
    <w:pPr>
      <w:ind w:left="1080" w:hanging="360"/>
      <w:contextualSpacing/>
    </w:pPr>
    <w:rPr>
      <w:rFonts w:ascii="Times New Roman" w:hAnsi="Times New Roman"/>
      <w:sz w:val="24"/>
    </w:rPr>
  </w:style>
  <w:style w:type="paragraph" w:styleId="List4">
    <w:name w:val="List 4"/>
    <w:basedOn w:val="Normal"/>
    <w:rsid w:val="00245C2D"/>
    <w:pPr>
      <w:ind w:left="1440" w:hanging="360"/>
      <w:contextualSpacing/>
    </w:pPr>
    <w:rPr>
      <w:rFonts w:ascii="Times New Roman" w:hAnsi="Times New Roman"/>
      <w:sz w:val="24"/>
    </w:rPr>
  </w:style>
  <w:style w:type="paragraph" w:styleId="List5">
    <w:name w:val="List 5"/>
    <w:basedOn w:val="Normal"/>
    <w:rsid w:val="00245C2D"/>
    <w:pPr>
      <w:ind w:left="1800" w:hanging="360"/>
      <w:contextualSpacing/>
    </w:pPr>
    <w:rPr>
      <w:rFonts w:ascii="Times New Roman" w:hAnsi="Times New Roman"/>
      <w:sz w:val="24"/>
    </w:rPr>
  </w:style>
  <w:style w:type="paragraph" w:styleId="ListBullet">
    <w:name w:val="List Bullet"/>
    <w:basedOn w:val="Normal"/>
    <w:rsid w:val="00245C2D"/>
    <w:pPr>
      <w:numPr>
        <w:numId w:val="5"/>
      </w:numPr>
      <w:contextualSpacing/>
    </w:pPr>
    <w:rPr>
      <w:rFonts w:ascii="Times New Roman" w:hAnsi="Times New Roman"/>
      <w:sz w:val="24"/>
    </w:rPr>
  </w:style>
  <w:style w:type="paragraph" w:styleId="ListBullet2">
    <w:name w:val="List Bullet 2"/>
    <w:basedOn w:val="Normal"/>
    <w:rsid w:val="00245C2D"/>
    <w:pPr>
      <w:numPr>
        <w:numId w:val="6"/>
      </w:numPr>
      <w:contextualSpacing/>
    </w:pPr>
    <w:rPr>
      <w:rFonts w:ascii="Times New Roman" w:hAnsi="Times New Roman"/>
      <w:sz w:val="24"/>
    </w:rPr>
  </w:style>
  <w:style w:type="paragraph" w:styleId="ListBullet3">
    <w:name w:val="List Bullet 3"/>
    <w:basedOn w:val="Normal"/>
    <w:rsid w:val="00245C2D"/>
    <w:pPr>
      <w:numPr>
        <w:numId w:val="7"/>
      </w:numPr>
      <w:contextualSpacing/>
    </w:pPr>
    <w:rPr>
      <w:rFonts w:ascii="Times New Roman" w:hAnsi="Times New Roman"/>
      <w:sz w:val="24"/>
    </w:rPr>
  </w:style>
  <w:style w:type="paragraph" w:styleId="ListBullet4">
    <w:name w:val="List Bullet 4"/>
    <w:basedOn w:val="Normal"/>
    <w:rsid w:val="00245C2D"/>
    <w:pPr>
      <w:numPr>
        <w:numId w:val="8"/>
      </w:numPr>
      <w:contextualSpacing/>
    </w:pPr>
    <w:rPr>
      <w:rFonts w:ascii="Times New Roman" w:hAnsi="Times New Roman"/>
      <w:sz w:val="24"/>
    </w:rPr>
  </w:style>
  <w:style w:type="paragraph" w:styleId="ListBullet5">
    <w:name w:val="List Bullet 5"/>
    <w:basedOn w:val="Normal"/>
    <w:rsid w:val="00245C2D"/>
    <w:pPr>
      <w:numPr>
        <w:numId w:val="9"/>
      </w:numPr>
      <w:contextualSpacing/>
    </w:pPr>
    <w:rPr>
      <w:rFonts w:ascii="Times New Roman" w:hAnsi="Times New Roman"/>
      <w:sz w:val="24"/>
    </w:rPr>
  </w:style>
  <w:style w:type="paragraph" w:styleId="ListContinue">
    <w:name w:val="List Continue"/>
    <w:basedOn w:val="Normal"/>
    <w:rsid w:val="00245C2D"/>
    <w:pPr>
      <w:spacing w:after="120"/>
      <w:ind w:left="360"/>
      <w:contextualSpacing/>
    </w:pPr>
    <w:rPr>
      <w:rFonts w:ascii="Times New Roman" w:hAnsi="Times New Roman"/>
      <w:sz w:val="24"/>
    </w:rPr>
  </w:style>
  <w:style w:type="paragraph" w:styleId="ListContinue2">
    <w:name w:val="List Continue 2"/>
    <w:basedOn w:val="Normal"/>
    <w:rsid w:val="00245C2D"/>
    <w:pPr>
      <w:spacing w:after="120"/>
      <w:ind w:left="720"/>
      <w:contextualSpacing/>
    </w:pPr>
    <w:rPr>
      <w:rFonts w:ascii="Times New Roman" w:hAnsi="Times New Roman"/>
      <w:sz w:val="24"/>
    </w:rPr>
  </w:style>
  <w:style w:type="paragraph" w:styleId="ListContinue3">
    <w:name w:val="List Continue 3"/>
    <w:basedOn w:val="Normal"/>
    <w:rsid w:val="00245C2D"/>
    <w:pPr>
      <w:spacing w:after="120"/>
      <w:ind w:left="1080"/>
      <w:contextualSpacing/>
    </w:pPr>
    <w:rPr>
      <w:rFonts w:ascii="Times New Roman" w:hAnsi="Times New Roman"/>
      <w:sz w:val="24"/>
    </w:rPr>
  </w:style>
  <w:style w:type="paragraph" w:styleId="ListContinue4">
    <w:name w:val="List Continue 4"/>
    <w:basedOn w:val="Normal"/>
    <w:rsid w:val="00245C2D"/>
    <w:pPr>
      <w:spacing w:after="120"/>
      <w:ind w:left="1440"/>
      <w:contextualSpacing/>
    </w:pPr>
    <w:rPr>
      <w:rFonts w:ascii="Times New Roman" w:hAnsi="Times New Roman"/>
      <w:sz w:val="24"/>
    </w:rPr>
  </w:style>
  <w:style w:type="paragraph" w:styleId="ListContinue5">
    <w:name w:val="List Continue 5"/>
    <w:basedOn w:val="Normal"/>
    <w:rsid w:val="00245C2D"/>
    <w:pPr>
      <w:spacing w:after="120"/>
      <w:ind w:left="1800"/>
      <w:contextualSpacing/>
    </w:pPr>
    <w:rPr>
      <w:rFonts w:ascii="Times New Roman" w:hAnsi="Times New Roman"/>
      <w:sz w:val="24"/>
    </w:rPr>
  </w:style>
  <w:style w:type="paragraph" w:styleId="ListNumber">
    <w:name w:val="List Number"/>
    <w:basedOn w:val="Normal"/>
    <w:rsid w:val="00245C2D"/>
    <w:pPr>
      <w:numPr>
        <w:numId w:val="10"/>
      </w:numPr>
      <w:contextualSpacing/>
    </w:pPr>
    <w:rPr>
      <w:rFonts w:ascii="Times New Roman" w:hAnsi="Times New Roman"/>
      <w:sz w:val="24"/>
    </w:rPr>
  </w:style>
  <w:style w:type="paragraph" w:styleId="ListNumber2">
    <w:name w:val="List Number 2"/>
    <w:basedOn w:val="Normal"/>
    <w:rsid w:val="00245C2D"/>
    <w:pPr>
      <w:numPr>
        <w:numId w:val="11"/>
      </w:numPr>
      <w:contextualSpacing/>
    </w:pPr>
    <w:rPr>
      <w:rFonts w:ascii="Times New Roman" w:hAnsi="Times New Roman"/>
      <w:sz w:val="24"/>
    </w:rPr>
  </w:style>
  <w:style w:type="paragraph" w:styleId="ListNumber3">
    <w:name w:val="List Number 3"/>
    <w:basedOn w:val="Normal"/>
    <w:rsid w:val="00245C2D"/>
    <w:pPr>
      <w:numPr>
        <w:numId w:val="12"/>
      </w:numPr>
      <w:contextualSpacing/>
    </w:pPr>
    <w:rPr>
      <w:rFonts w:ascii="Times New Roman" w:hAnsi="Times New Roman"/>
      <w:sz w:val="24"/>
    </w:rPr>
  </w:style>
  <w:style w:type="paragraph" w:styleId="ListNumber4">
    <w:name w:val="List Number 4"/>
    <w:basedOn w:val="Normal"/>
    <w:rsid w:val="00245C2D"/>
    <w:pPr>
      <w:numPr>
        <w:numId w:val="13"/>
      </w:numPr>
      <w:contextualSpacing/>
    </w:pPr>
    <w:rPr>
      <w:rFonts w:ascii="Times New Roman" w:hAnsi="Times New Roman"/>
      <w:sz w:val="24"/>
    </w:rPr>
  </w:style>
  <w:style w:type="paragraph" w:styleId="ListNumber5">
    <w:name w:val="List Number 5"/>
    <w:basedOn w:val="Normal"/>
    <w:rsid w:val="00245C2D"/>
    <w:pPr>
      <w:numPr>
        <w:numId w:val="14"/>
      </w:numPr>
      <w:contextualSpacing/>
    </w:pPr>
    <w:rPr>
      <w:rFonts w:ascii="Times New Roman" w:hAnsi="Times New Roman"/>
      <w:sz w:val="24"/>
    </w:rPr>
  </w:style>
  <w:style w:type="paragraph" w:styleId="MacroText">
    <w:name w:val="macro"/>
    <w:link w:val="MacroTextChar"/>
    <w:rsid w:val="00245C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45C2D"/>
    <w:rPr>
      <w:rFonts w:ascii="Courier New" w:hAnsi="Courier New" w:cs="Courier New"/>
    </w:rPr>
  </w:style>
  <w:style w:type="character" w:customStyle="1" w:styleId="MacroTextChar1">
    <w:name w:val="Macro Text Char1"/>
    <w:rsid w:val="00245C2D"/>
    <w:rPr>
      <w:rFonts w:ascii="Courier New" w:eastAsia="Times New Roman" w:hAnsi="Courier New" w:cs="Courier New"/>
      <w:sz w:val="20"/>
      <w:szCs w:val="20"/>
    </w:rPr>
  </w:style>
  <w:style w:type="paragraph" w:styleId="MessageHeader">
    <w:name w:val="Message Header"/>
    <w:basedOn w:val="Normal"/>
    <w:link w:val="MessageHeaderChar"/>
    <w:rsid w:val="00245C2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lang w:val="x-none" w:eastAsia="x-none"/>
    </w:rPr>
  </w:style>
  <w:style w:type="character" w:customStyle="1" w:styleId="MessageHeaderChar">
    <w:name w:val="Message Header Char"/>
    <w:basedOn w:val="DefaultParagraphFont"/>
    <w:link w:val="MessageHeader"/>
    <w:rsid w:val="00245C2D"/>
    <w:rPr>
      <w:rFonts w:ascii="Cambria" w:hAnsi="Cambria"/>
      <w:sz w:val="24"/>
      <w:szCs w:val="24"/>
      <w:shd w:val="pct20" w:color="auto" w:fill="auto"/>
      <w:lang w:val="x-none" w:eastAsia="x-none"/>
    </w:rPr>
  </w:style>
  <w:style w:type="character" w:customStyle="1" w:styleId="MessageHeaderChar1">
    <w:name w:val="Message Header Char1"/>
    <w:rsid w:val="00245C2D"/>
    <w:rPr>
      <w:rFonts w:ascii="Cambria" w:eastAsia="Times New Roman" w:hAnsi="Cambria" w:cs="Times New Roman"/>
      <w:sz w:val="24"/>
      <w:szCs w:val="24"/>
      <w:shd w:val="pct20" w:color="auto" w:fill="auto"/>
      <w:lang w:val="x-none" w:eastAsia="x-none"/>
    </w:rPr>
  </w:style>
  <w:style w:type="paragraph" w:styleId="NoSpacing">
    <w:name w:val="No Spacing"/>
    <w:qFormat/>
    <w:rsid w:val="00245C2D"/>
    <w:rPr>
      <w:sz w:val="24"/>
      <w:szCs w:val="24"/>
    </w:rPr>
  </w:style>
  <w:style w:type="paragraph" w:styleId="NormalWeb">
    <w:name w:val="Normal (Web)"/>
    <w:basedOn w:val="Normal"/>
    <w:uiPriority w:val="99"/>
    <w:rsid w:val="00245C2D"/>
    <w:rPr>
      <w:rFonts w:ascii="Times New Roman" w:hAnsi="Times New Roman"/>
      <w:sz w:val="24"/>
    </w:rPr>
  </w:style>
  <w:style w:type="paragraph" w:styleId="NormalIndent">
    <w:name w:val="Normal Indent"/>
    <w:basedOn w:val="Normal"/>
    <w:rsid w:val="00245C2D"/>
    <w:pPr>
      <w:ind w:left="720"/>
    </w:pPr>
    <w:rPr>
      <w:rFonts w:ascii="Times New Roman" w:hAnsi="Times New Roman"/>
      <w:sz w:val="24"/>
    </w:rPr>
  </w:style>
  <w:style w:type="paragraph" w:styleId="NoteHeading">
    <w:name w:val="Note Heading"/>
    <w:basedOn w:val="Normal"/>
    <w:next w:val="Normal"/>
    <w:link w:val="NoteHeadingChar"/>
    <w:rsid w:val="00245C2D"/>
    <w:rPr>
      <w:rFonts w:ascii="Times New Roman" w:hAnsi="Times New Roman"/>
      <w:sz w:val="24"/>
      <w:lang w:val="x-none" w:eastAsia="x-none"/>
    </w:rPr>
  </w:style>
  <w:style w:type="character" w:customStyle="1" w:styleId="NoteHeadingChar">
    <w:name w:val="Note Heading Char"/>
    <w:basedOn w:val="DefaultParagraphFont"/>
    <w:link w:val="NoteHeading"/>
    <w:rsid w:val="00245C2D"/>
    <w:rPr>
      <w:sz w:val="24"/>
      <w:szCs w:val="24"/>
      <w:lang w:val="x-none" w:eastAsia="x-none"/>
    </w:rPr>
  </w:style>
  <w:style w:type="character" w:customStyle="1" w:styleId="NoteHeadingChar1">
    <w:name w:val="Note Heading Char1"/>
    <w:rsid w:val="00245C2D"/>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245C2D"/>
    <w:rPr>
      <w:rFonts w:ascii="Courier New" w:hAnsi="Courier New"/>
      <w:sz w:val="20"/>
      <w:szCs w:val="20"/>
      <w:lang w:val="x-none" w:eastAsia="x-none"/>
    </w:rPr>
  </w:style>
  <w:style w:type="character" w:customStyle="1" w:styleId="PlainTextChar">
    <w:name w:val="Plain Text Char"/>
    <w:basedOn w:val="DefaultParagraphFont"/>
    <w:link w:val="PlainText"/>
    <w:rsid w:val="00245C2D"/>
    <w:rPr>
      <w:rFonts w:ascii="Courier New" w:hAnsi="Courier New"/>
      <w:lang w:val="x-none" w:eastAsia="x-none"/>
    </w:rPr>
  </w:style>
  <w:style w:type="character" w:customStyle="1" w:styleId="PlainTextChar1">
    <w:name w:val="Plain Text Char1"/>
    <w:rsid w:val="00245C2D"/>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245C2D"/>
    <w:rPr>
      <w:rFonts w:ascii="Times New Roman" w:hAnsi="Times New Roman"/>
      <w:i/>
      <w:iCs/>
      <w:color w:val="000000"/>
      <w:sz w:val="24"/>
      <w:lang w:val="x-none" w:eastAsia="x-none"/>
    </w:rPr>
  </w:style>
  <w:style w:type="character" w:customStyle="1" w:styleId="QuoteChar">
    <w:name w:val="Quote Char"/>
    <w:basedOn w:val="DefaultParagraphFont"/>
    <w:link w:val="Quote"/>
    <w:uiPriority w:val="29"/>
    <w:rsid w:val="00245C2D"/>
    <w:rPr>
      <w:i/>
      <w:iCs/>
      <w:color w:val="000000"/>
      <w:sz w:val="24"/>
      <w:szCs w:val="24"/>
      <w:lang w:val="x-none" w:eastAsia="x-none"/>
    </w:rPr>
  </w:style>
  <w:style w:type="character" w:customStyle="1" w:styleId="QuoteChar1">
    <w:name w:val="Quote Char1"/>
    <w:uiPriority w:val="29"/>
    <w:rsid w:val="00245C2D"/>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245C2D"/>
    <w:rPr>
      <w:rFonts w:ascii="Times New Roman" w:hAnsi="Times New Roman"/>
      <w:sz w:val="24"/>
      <w:lang w:val="x-none" w:eastAsia="x-none"/>
    </w:rPr>
  </w:style>
  <w:style w:type="character" w:customStyle="1" w:styleId="SalutationChar">
    <w:name w:val="Salutation Char"/>
    <w:basedOn w:val="DefaultParagraphFont"/>
    <w:link w:val="Salutation"/>
    <w:rsid w:val="00245C2D"/>
    <w:rPr>
      <w:sz w:val="24"/>
      <w:szCs w:val="24"/>
      <w:lang w:val="x-none" w:eastAsia="x-none"/>
    </w:rPr>
  </w:style>
  <w:style w:type="character" w:customStyle="1" w:styleId="SalutationChar1">
    <w:name w:val="Salutation Char1"/>
    <w:rsid w:val="00245C2D"/>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245C2D"/>
    <w:pPr>
      <w:ind w:left="4320"/>
    </w:pPr>
    <w:rPr>
      <w:rFonts w:ascii="Times New Roman" w:hAnsi="Times New Roman"/>
      <w:sz w:val="24"/>
      <w:lang w:val="x-none" w:eastAsia="x-none"/>
    </w:rPr>
  </w:style>
  <w:style w:type="character" w:customStyle="1" w:styleId="SignatureChar">
    <w:name w:val="Signature Char"/>
    <w:basedOn w:val="DefaultParagraphFont"/>
    <w:link w:val="Signature"/>
    <w:rsid w:val="00245C2D"/>
    <w:rPr>
      <w:sz w:val="24"/>
      <w:szCs w:val="24"/>
      <w:lang w:val="x-none" w:eastAsia="x-none"/>
    </w:rPr>
  </w:style>
  <w:style w:type="character" w:customStyle="1" w:styleId="SignatureChar1">
    <w:name w:val="Signature Char1"/>
    <w:rsid w:val="00245C2D"/>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245C2D"/>
    <w:pPr>
      <w:spacing w:after="60"/>
      <w:jc w:val="center"/>
      <w:outlineLvl w:val="1"/>
    </w:pPr>
    <w:rPr>
      <w:rFonts w:ascii="Cambria" w:hAnsi="Cambria"/>
      <w:sz w:val="24"/>
      <w:lang w:val="x-none" w:eastAsia="x-none"/>
    </w:rPr>
  </w:style>
  <w:style w:type="character" w:customStyle="1" w:styleId="SubtitleChar">
    <w:name w:val="Subtitle Char"/>
    <w:basedOn w:val="DefaultParagraphFont"/>
    <w:link w:val="Subtitle"/>
    <w:rsid w:val="00245C2D"/>
    <w:rPr>
      <w:rFonts w:ascii="Cambria" w:hAnsi="Cambria"/>
      <w:sz w:val="24"/>
      <w:szCs w:val="24"/>
      <w:lang w:val="x-none" w:eastAsia="x-none"/>
    </w:rPr>
  </w:style>
  <w:style w:type="character" w:customStyle="1" w:styleId="SubtitleChar1">
    <w:name w:val="Subtitle Char1"/>
    <w:rsid w:val="00245C2D"/>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245C2D"/>
    <w:pPr>
      <w:ind w:left="240" w:hanging="240"/>
    </w:pPr>
    <w:rPr>
      <w:rFonts w:ascii="Times New Roman" w:hAnsi="Times New Roman"/>
      <w:sz w:val="24"/>
    </w:rPr>
  </w:style>
  <w:style w:type="paragraph" w:styleId="TableofFigures">
    <w:name w:val="table of figures"/>
    <w:basedOn w:val="Normal"/>
    <w:next w:val="Normal"/>
    <w:rsid w:val="00245C2D"/>
    <w:rPr>
      <w:rFonts w:ascii="Times New Roman" w:hAnsi="Times New Roman"/>
      <w:sz w:val="24"/>
    </w:rPr>
  </w:style>
  <w:style w:type="paragraph" w:styleId="TOAHeading">
    <w:name w:val="toa heading"/>
    <w:basedOn w:val="Normal"/>
    <w:next w:val="Normal"/>
    <w:rsid w:val="00245C2D"/>
    <w:pPr>
      <w:spacing w:before="120"/>
    </w:pPr>
    <w:rPr>
      <w:rFonts w:ascii="Cambria" w:hAnsi="Cambria"/>
      <w:b/>
      <w:bCs/>
      <w:sz w:val="24"/>
    </w:rPr>
  </w:style>
  <w:style w:type="paragraph" w:styleId="TOC1">
    <w:name w:val="toc 1"/>
    <w:basedOn w:val="Normal"/>
    <w:next w:val="Normal"/>
    <w:autoRedefine/>
    <w:uiPriority w:val="39"/>
    <w:rsid w:val="00245C2D"/>
    <w:pPr>
      <w:tabs>
        <w:tab w:val="right" w:leader="dot" w:pos="10070"/>
      </w:tabs>
      <w:ind w:right="270"/>
      <w:contextualSpacing/>
      <w:jc w:val="both"/>
    </w:pPr>
    <w:rPr>
      <w:bCs/>
      <w:noProof/>
      <w:szCs w:val="22"/>
    </w:rPr>
  </w:style>
  <w:style w:type="paragraph" w:styleId="TOC2">
    <w:name w:val="toc 2"/>
    <w:basedOn w:val="Normal"/>
    <w:next w:val="Normal"/>
    <w:autoRedefine/>
    <w:uiPriority w:val="39"/>
    <w:rsid w:val="00245C2D"/>
    <w:pPr>
      <w:ind w:left="240"/>
    </w:pPr>
    <w:rPr>
      <w:rFonts w:ascii="Times New Roman" w:hAnsi="Times New Roman"/>
      <w:sz w:val="24"/>
    </w:rPr>
  </w:style>
  <w:style w:type="paragraph" w:styleId="TOC3">
    <w:name w:val="toc 3"/>
    <w:basedOn w:val="Normal"/>
    <w:next w:val="Normal"/>
    <w:autoRedefine/>
    <w:uiPriority w:val="39"/>
    <w:rsid w:val="00245C2D"/>
    <w:pPr>
      <w:ind w:left="480"/>
    </w:pPr>
    <w:rPr>
      <w:rFonts w:ascii="Times New Roman" w:hAnsi="Times New Roman"/>
      <w:sz w:val="24"/>
    </w:rPr>
  </w:style>
  <w:style w:type="paragraph" w:styleId="TOC4">
    <w:name w:val="toc 4"/>
    <w:basedOn w:val="Normal"/>
    <w:next w:val="Normal"/>
    <w:autoRedefine/>
    <w:rsid w:val="00245C2D"/>
    <w:pPr>
      <w:ind w:left="720"/>
    </w:pPr>
    <w:rPr>
      <w:rFonts w:ascii="Times New Roman" w:hAnsi="Times New Roman"/>
      <w:sz w:val="24"/>
    </w:rPr>
  </w:style>
  <w:style w:type="paragraph" w:styleId="TOC5">
    <w:name w:val="toc 5"/>
    <w:basedOn w:val="Normal"/>
    <w:next w:val="Normal"/>
    <w:autoRedefine/>
    <w:rsid w:val="00245C2D"/>
    <w:pPr>
      <w:ind w:left="960"/>
    </w:pPr>
    <w:rPr>
      <w:rFonts w:ascii="Times New Roman" w:hAnsi="Times New Roman"/>
      <w:sz w:val="24"/>
    </w:rPr>
  </w:style>
  <w:style w:type="paragraph" w:styleId="TOC6">
    <w:name w:val="toc 6"/>
    <w:basedOn w:val="Normal"/>
    <w:next w:val="Normal"/>
    <w:autoRedefine/>
    <w:rsid w:val="00245C2D"/>
    <w:pPr>
      <w:ind w:left="1200"/>
    </w:pPr>
    <w:rPr>
      <w:rFonts w:ascii="Times New Roman" w:hAnsi="Times New Roman"/>
      <w:sz w:val="24"/>
    </w:rPr>
  </w:style>
  <w:style w:type="paragraph" w:styleId="TOC7">
    <w:name w:val="toc 7"/>
    <w:basedOn w:val="Normal"/>
    <w:next w:val="Normal"/>
    <w:autoRedefine/>
    <w:rsid w:val="00245C2D"/>
    <w:pPr>
      <w:ind w:left="1440"/>
    </w:pPr>
    <w:rPr>
      <w:rFonts w:ascii="Times New Roman" w:hAnsi="Times New Roman"/>
      <w:sz w:val="24"/>
    </w:rPr>
  </w:style>
  <w:style w:type="paragraph" w:styleId="TOC8">
    <w:name w:val="toc 8"/>
    <w:basedOn w:val="Normal"/>
    <w:next w:val="Normal"/>
    <w:autoRedefine/>
    <w:rsid w:val="00245C2D"/>
    <w:pPr>
      <w:ind w:left="1680"/>
    </w:pPr>
    <w:rPr>
      <w:rFonts w:ascii="Times New Roman" w:hAnsi="Times New Roman"/>
      <w:sz w:val="24"/>
    </w:rPr>
  </w:style>
  <w:style w:type="paragraph" w:styleId="TOC9">
    <w:name w:val="toc 9"/>
    <w:basedOn w:val="Normal"/>
    <w:next w:val="Normal"/>
    <w:autoRedefine/>
    <w:rsid w:val="00245C2D"/>
    <w:pPr>
      <w:ind w:left="1920"/>
    </w:pPr>
    <w:rPr>
      <w:rFonts w:ascii="Times New Roman" w:hAnsi="Times New Roman"/>
      <w:sz w:val="24"/>
    </w:rPr>
  </w:style>
  <w:style w:type="paragraph" w:styleId="TOCHeading">
    <w:name w:val="TOC Heading"/>
    <w:basedOn w:val="Heading1"/>
    <w:next w:val="Normal"/>
    <w:uiPriority w:val="39"/>
    <w:unhideWhenUsed/>
    <w:qFormat/>
    <w:rsid w:val="00245C2D"/>
    <w:pPr>
      <w:keepNext w:val="0"/>
      <w:spacing w:before="60" w:after="60"/>
      <w:outlineLvl w:val="9"/>
    </w:pPr>
    <w:rPr>
      <w:rFonts w:ascii="Cambria" w:hAnsi="Cambria"/>
      <w:bCs/>
      <w:smallCaps w:val="0"/>
      <w:kern w:val="32"/>
      <w:szCs w:val="22"/>
    </w:rPr>
  </w:style>
  <w:style w:type="character" w:customStyle="1" w:styleId="StyleOPModuleTitle9ptChar">
    <w:name w:val="Style OP Module Title + 9 pt Char"/>
    <w:rsid w:val="00245C2D"/>
    <w:rPr>
      <w:rFonts w:ascii="Arial Narrow" w:hAnsi="Arial Narrow" w:cs="Arial"/>
      <w:b/>
      <w:bCs/>
      <w:iCs/>
      <w:color w:val="000000"/>
      <w:sz w:val="18"/>
      <w:szCs w:val="18"/>
      <w:lang w:val="en-US" w:eastAsia="en-US" w:bidi="ar-SA"/>
    </w:rPr>
  </w:style>
  <w:style w:type="paragraph" w:styleId="Revision">
    <w:name w:val="Revision"/>
    <w:hidden/>
    <w:uiPriority w:val="99"/>
    <w:semiHidden/>
    <w:rsid w:val="00245C2D"/>
    <w:rPr>
      <w:sz w:val="24"/>
      <w:szCs w:val="24"/>
    </w:rPr>
  </w:style>
  <w:style w:type="character" w:customStyle="1" w:styleId="HeaderChar11">
    <w:name w:val="Header Char11"/>
    <w:basedOn w:val="DefaultParagraphFont"/>
    <w:uiPriority w:val="99"/>
    <w:rsid w:val="00245C2D"/>
  </w:style>
  <w:style w:type="character" w:customStyle="1" w:styleId="FooterChar11">
    <w:name w:val="Footer Char11"/>
    <w:basedOn w:val="DefaultParagraphFont"/>
    <w:uiPriority w:val="99"/>
    <w:rsid w:val="00245C2D"/>
  </w:style>
  <w:style w:type="character" w:customStyle="1" w:styleId="TitleChar11">
    <w:name w:val="Title Char11"/>
    <w:rsid w:val="00245C2D"/>
    <w:rPr>
      <w:rFonts w:ascii="Arial Black" w:eastAsia="Times New Roman" w:hAnsi="Arial Black" w:cs="Times New Roman"/>
      <w:sz w:val="28"/>
      <w:szCs w:val="24"/>
    </w:rPr>
  </w:style>
  <w:style w:type="character" w:customStyle="1" w:styleId="HeaderChar21">
    <w:name w:val="Header Char21"/>
    <w:basedOn w:val="DefaultParagraphFont"/>
    <w:uiPriority w:val="99"/>
    <w:rsid w:val="00245C2D"/>
  </w:style>
  <w:style w:type="character" w:customStyle="1" w:styleId="FooterChar21">
    <w:name w:val="Footer Char21"/>
    <w:basedOn w:val="DefaultParagraphFont"/>
    <w:uiPriority w:val="99"/>
    <w:rsid w:val="00245C2D"/>
  </w:style>
  <w:style w:type="character" w:customStyle="1" w:styleId="Heading1Char11">
    <w:name w:val="Heading 1 Char11"/>
    <w:rsid w:val="00245C2D"/>
    <w:rPr>
      <w:rFonts w:ascii="Arial" w:eastAsia="Times New Roman" w:hAnsi="Arial" w:cs="Arial"/>
      <w:b/>
      <w:bCs/>
      <w:smallCaps/>
      <w:sz w:val="18"/>
      <w:szCs w:val="24"/>
    </w:rPr>
  </w:style>
  <w:style w:type="character" w:customStyle="1" w:styleId="HeaderChar31">
    <w:name w:val="Header Char31"/>
    <w:basedOn w:val="DefaultParagraphFont"/>
    <w:uiPriority w:val="99"/>
    <w:rsid w:val="00245C2D"/>
  </w:style>
  <w:style w:type="character" w:customStyle="1" w:styleId="FooterChar31">
    <w:name w:val="Footer Char31"/>
    <w:basedOn w:val="DefaultParagraphFont"/>
    <w:uiPriority w:val="99"/>
    <w:rsid w:val="00245C2D"/>
  </w:style>
  <w:style w:type="character" w:customStyle="1" w:styleId="TitleChar21">
    <w:name w:val="Title Char21"/>
    <w:rsid w:val="00245C2D"/>
    <w:rPr>
      <w:rFonts w:ascii="Arial Black" w:eastAsia="Times New Roman" w:hAnsi="Arial Black" w:cs="Times New Roman"/>
      <w:sz w:val="28"/>
      <w:szCs w:val="24"/>
    </w:rPr>
  </w:style>
  <w:style w:type="character" w:customStyle="1" w:styleId="BodyTextChar11">
    <w:name w:val="Body Text Char11"/>
    <w:rsid w:val="00245C2D"/>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245C2D"/>
  </w:style>
  <w:style w:type="character" w:customStyle="1" w:styleId="FooterChar41">
    <w:name w:val="Footer Char41"/>
    <w:basedOn w:val="DefaultParagraphFont"/>
    <w:uiPriority w:val="99"/>
    <w:rsid w:val="00245C2D"/>
  </w:style>
  <w:style w:type="character" w:customStyle="1" w:styleId="BodyTextChar21">
    <w:name w:val="Body Text Char21"/>
    <w:rsid w:val="00245C2D"/>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245C2D"/>
  </w:style>
  <w:style w:type="character" w:customStyle="1" w:styleId="FooterChar51">
    <w:name w:val="Footer Char51"/>
    <w:basedOn w:val="DefaultParagraphFont"/>
    <w:uiPriority w:val="99"/>
    <w:rsid w:val="00245C2D"/>
  </w:style>
  <w:style w:type="character" w:customStyle="1" w:styleId="Heading1Char21">
    <w:name w:val="Heading 1 Char21"/>
    <w:rsid w:val="00245C2D"/>
    <w:rPr>
      <w:rFonts w:ascii="Arial" w:eastAsia="Times New Roman" w:hAnsi="Arial" w:cs="Arial"/>
      <w:b/>
      <w:bCs/>
      <w:smallCaps/>
      <w:sz w:val="18"/>
      <w:szCs w:val="24"/>
    </w:rPr>
  </w:style>
  <w:style w:type="character" w:customStyle="1" w:styleId="HeaderChar61">
    <w:name w:val="Header Char61"/>
    <w:basedOn w:val="DefaultParagraphFont"/>
    <w:uiPriority w:val="99"/>
    <w:rsid w:val="00245C2D"/>
  </w:style>
  <w:style w:type="character" w:customStyle="1" w:styleId="FooterChar61">
    <w:name w:val="Footer Char61"/>
    <w:basedOn w:val="DefaultParagraphFont"/>
    <w:uiPriority w:val="99"/>
    <w:rsid w:val="00245C2D"/>
  </w:style>
  <w:style w:type="character" w:customStyle="1" w:styleId="Heading1Char31">
    <w:name w:val="Heading 1 Char31"/>
    <w:rsid w:val="00245C2D"/>
    <w:rPr>
      <w:rFonts w:ascii="Arial" w:eastAsia="Times New Roman" w:hAnsi="Arial" w:cs="Arial"/>
      <w:b/>
      <w:bCs/>
      <w:smallCaps/>
      <w:sz w:val="18"/>
      <w:szCs w:val="24"/>
    </w:rPr>
  </w:style>
  <w:style w:type="character" w:customStyle="1" w:styleId="Heading3Char11">
    <w:name w:val="Heading 3 Char11"/>
    <w:rsid w:val="00245C2D"/>
    <w:rPr>
      <w:rFonts w:ascii="Arial" w:eastAsia="Times New Roman" w:hAnsi="Arial" w:cs="Arial"/>
      <w:b/>
      <w:bCs/>
      <w:smallCaps/>
      <w:sz w:val="16"/>
      <w:szCs w:val="24"/>
    </w:rPr>
  </w:style>
  <w:style w:type="character" w:customStyle="1" w:styleId="TitleChar31">
    <w:name w:val="Title Char31"/>
    <w:rsid w:val="00245C2D"/>
    <w:rPr>
      <w:rFonts w:ascii="Arial Black" w:eastAsia="Times New Roman" w:hAnsi="Arial Black" w:cs="Times New Roman"/>
      <w:sz w:val="28"/>
      <w:szCs w:val="24"/>
    </w:rPr>
  </w:style>
  <w:style w:type="character" w:customStyle="1" w:styleId="BodyTextChar31">
    <w:name w:val="Body Text Char31"/>
    <w:rsid w:val="00245C2D"/>
    <w:rPr>
      <w:rFonts w:ascii="Arial" w:eastAsia="Times New Roman" w:hAnsi="Arial" w:cs="Times New Roman"/>
      <w:bCs/>
      <w:iCs/>
      <w:sz w:val="18"/>
      <w:szCs w:val="24"/>
      <w:lang w:val="x-none" w:eastAsia="x-none"/>
    </w:rPr>
  </w:style>
  <w:style w:type="character" w:customStyle="1" w:styleId="BodyText2Char11">
    <w:name w:val="Body Text 2 Char11"/>
    <w:rsid w:val="00245C2D"/>
    <w:rPr>
      <w:rFonts w:ascii="Arial" w:eastAsia="Times New Roman" w:hAnsi="Arial" w:cs="Times New Roman"/>
      <w:bCs/>
      <w:i/>
      <w:sz w:val="18"/>
      <w:szCs w:val="24"/>
    </w:rPr>
  </w:style>
  <w:style w:type="character" w:customStyle="1" w:styleId="HeaderChar71">
    <w:name w:val="Header Char71"/>
    <w:basedOn w:val="DefaultParagraphFont"/>
    <w:uiPriority w:val="99"/>
    <w:rsid w:val="00245C2D"/>
  </w:style>
  <w:style w:type="character" w:customStyle="1" w:styleId="FooterChar71">
    <w:name w:val="Footer Char71"/>
    <w:basedOn w:val="DefaultParagraphFont"/>
    <w:uiPriority w:val="99"/>
    <w:rsid w:val="00245C2D"/>
  </w:style>
  <w:style w:type="character" w:customStyle="1" w:styleId="Heading1Char41">
    <w:name w:val="Heading 1 Char41"/>
    <w:rsid w:val="00245C2D"/>
    <w:rPr>
      <w:rFonts w:ascii="Arial" w:eastAsia="Times New Roman" w:hAnsi="Arial" w:cs="Arial"/>
      <w:b/>
      <w:bCs/>
      <w:smallCaps/>
      <w:sz w:val="18"/>
      <w:szCs w:val="24"/>
    </w:rPr>
  </w:style>
  <w:style w:type="character" w:customStyle="1" w:styleId="Heading2Char11">
    <w:name w:val="Heading 2 Char11"/>
    <w:rsid w:val="00245C2D"/>
    <w:rPr>
      <w:rFonts w:ascii="Arial" w:eastAsia="Times New Roman" w:hAnsi="Arial" w:cs="Arial"/>
      <w:b/>
      <w:bCs/>
      <w:sz w:val="18"/>
      <w:szCs w:val="24"/>
    </w:rPr>
  </w:style>
  <w:style w:type="character" w:customStyle="1" w:styleId="Heading4Char11">
    <w:name w:val="Heading 4 Char11"/>
    <w:rsid w:val="00245C2D"/>
    <w:rPr>
      <w:rFonts w:ascii="Arial Narrow" w:eastAsia="Times New Roman" w:hAnsi="Arial Narrow" w:cs="Times New Roman"/>
      <w:b/>
      <w:sz w:val="20"/>
      <w:szCs w:val="20"/>
    </w:rPr>
  </w:style>
  <w:style w:type="character" w:customStyle="1" w:styleId="Heading5Char11">
    <w:name w:val="Heading 5 Char11"/>
    <w:rsid w:val="00245C2D"/>
    <w:rPr>
      <w:rFonts w:ascii="Times New Roman" w:eastAsia="Times New Roman" w:hAnsi="Times New Roman" w:cs="Times New Roman"/>
      <w:b/>
      <w:bCs/>
      <w:i/>
      <w:iCs/>
      <w:sz w:val="26"/>
      <w:szCs w:val="26"/>
    </w:rPr>
  </w:style>
  <w:style w:type="character" w:customStyle="1" w:styleId="Heading6Char11">
    <w:name w:val="Heading 6 Char11"/>
    <w:semiHidden/>
    <w:rsid w:val="00245C2D"/>
    <w:rPr>
      <w:rFonts w:ascii="Calibri" w:eastAsia="Times New Roman" w:hAnsi="Calibri" w:cs="Times New Roman"/>
      <w:b/>
      <w:bCs/>
      <w:lang w:val="x-none" w:eastAsia="x-none"/>
    </w:rPr>
  </w:style>
  <w:style w:type="character" w:customStyle="1" w:styleId="Heading7Char11">
    <w:name w:val="Heading 7 Char11"/>
    <w:semiHidden/>
    <w:rsid w:val="00245C2D"/>
    <w:rPr>
      <w:rFonts w:ascii="Calibri" w:eastAsia="Times New Roman" w:hAnsi="Calibri" w:cs="Times New Roman"/>
      <w:sz w:val="24"/>
      <w:szCs w:val="24"/>
      <w:lang w:val="x-none" w:eastAsia="x-none"/>
    </w:rPr>
  </w:style>
  <w:style w:type="character" w:customStyle="1" w:styleId="Heading8Char11">
    <w:name w:val="Heading 8 Char11"/>
    <w:semiHidden/>
    <w:rsid w:val="00245C2D"/>
    <w:rPr>
      <w:rFonts w:ascii="Calibri" w:eastAsia="Times New Roman" w:hAnsi="Calibri" w:cs="Times New Roman"/>
      <w:i/>
      <w:iCs/>
      <w:sz w:val="24"/>
      <w:szCs w:val="24"/>
      <w:lang w:val="x-none" w:eastAsia="x-none"/>
    </w:rPr>
  </w:style>
  <w:style w:type="character" w:customStyle="1" w:styleId="Heading9Char11">
    <w:name w:val="Heading 9 Char11"/>
    <w:rsid w:val="00245C2D"/>
    <w:rPr>
      <w:rFonts w:ascii="Times New Roman" w:eastAsia="Times New Roman" w:hAnsi="Times New Roman" w:cs="Times New Roman"/>
      <w:b/>
      <w:sz w:val="24"/>
      <w:szCs w:val="20"/>
    </w:rPr>
  </w:style>
  <w:style w:type="character" w:customStyle="1" w:styleId="CommentTextChar11">
    <w:name w:val="Comment Text Char11"/>
    <w:semiHidden/>
    <w:rsid w:val="00245C2D"/>
    <w:rPr>
      <w:rFonts w:ascii="Times New Roman" w:eastAsia="Times New Roman" w:hAnsi="Times New Roman" w:cs="Times New Roman"/>
      <w:sz w:val="20"/>
      <w:szCs w:val="20"/>
    </w:rPr>
  </w:style>
  <w:style w:type="character" w:customStyle="1" w:styleId="CommentSubjectChar11">
    <w:name w:val="Comment Subject Char11"/>
    <w:semiHidden/>
    <w:rsid w:val="00245C2D"/>
    <w:rPr>
      <w:rFonts w:ascii="Times New Roman" w:eastAsia="Times New Roman" w:hAnsi="Times New Roman" w:cs="Times New Roman"/>
      <w:sz w:val="20"/>
      <w:szCs w:val="20"/>
    </w:rPr>
  </w:style>
  <w:style w:type="character" w:customStyle="1" w:styleId="BalloonTextChar11">
    <w:name w:val="Balloon Text Char11"/>
    <w:uiPriority w:val="99"/>
    <w:semiHidden/>
    <w:rsid w:val="00245C2D"/>
    <w:rPr>
      <w:rFonts w:ascii="Tahoma" w:eastAsia="Times New Roman" w:hAnsi="Tahoma" w:cs="Times New Roman"/>
      <w:sz w:val="16"/>
      <w:szCs w:val="16"/>
      <w:lang w:val="x-none" w:eastAsia="x-none"/>
    </w:rPr>
  </w:style>
  <w:style w:type="character" w:customStyle="1" w:styleId="TitleChar41">
    <w:name w:val="Title Char41"/>
    <w:rsid w:val="00245C2D"/>
    <w:rPr>
      <w:rFonts w:ascii="Arial Black" w:eastAsia="Times New Roman" w:hAnsi="Arial Black" w:cs="Times New Roman"/>
      <w:sz w:val="28"/>
      <w:szCs w:val="24"/>
    </w:rPr>
  </w:style>
  <w:style w:type="character" w:customStyle="1" w:styleId="BodyTextChar41">
    <w:name w:val="Body Text Char41"/>
    <w:rsid w:val="00245C2D"/>
    <w:rPr>
      <w:rFonts w:ascii="Arial" w:eastAsia="Times New Roman" w:hAnsi="Arial" w:cs="Times New Roman"/>
      <w:bCs/>
      <w:iCs/>
      <w:sz w:val="18"/>
      <w:szCs w:val="24"/>
      <w:lang w:val="x-none" w:eastAsia="x-none"/>
    </w:rPr>
  </w:style>
  <w:style w:type="character" w:customStyle="1" w:styleId="BodyText2Char21">
    <w:name w:val="Body Text 2 Char21"/>
    <w:rsid w:val="00245C2D"/>
    <w:rPr>
      <w:rFonts w:ascii="Arial" w:eastAsia="Times New Roman" w:hAnsi="Arial" w:cs="Times New Roman"/>
      <w:bCs/>
      <w:i/>
      <w:sz w:val="18"/>
      <w:szCs w:val="24"/>
    </w:rPr>
  </w:style>
  <w:style w:type="character" w:customStyle="1" w:styleId="BodyText3Char11">
    <w:name w:val="Body Text 3 Char11"/>
    <w:rsid w:val="00245C2D"/>
    <w:rPr>
      <w:rFonts w:ascii="Arial" w:eastAsia="Times New Roman" w:hAnsi="Arial" w:cs="Arial"/>
      <w:sz w:val="18"/>
      <w:szCs w:val="24"/>
    </w:rPr>
  </w:style>
  <w:style w:type="character" w:customStyle="1" w:styleId="FootnoteTextChar11">
    <w:name w:val="Footnote Text Char11"/>
    <w:semiHidden/>
    <w:rsid w:val="00245C2D"/>
    <w:rPr>
      <w:rFonts w:ascii="Times New Roman" w:eastAsia="Times New Roman" w:hAnsi="Times New Roman" w:cs="Times New Roman"/>
      <w:sz w:val="20"/>
      <w:szCs w:val="20"/>
    </w:rPr>
  </w:style>
  <w:style w:type="character" w:customStyle="1" w:styleId="BodyTextIndentChar11">
    <w:name w:val="Body Text Indent Char11"/>
    <w:rsid w:val="00245C2D"/>
    <w:rPr>
      <w:rFonts w:ascii="Arial" w:eastAsia="Times New Roman" w:hAnsi="Arial" w:cs="Times New Roman"/>
      <w:sz w:val="20"/>
      <w:szCs w:val="20"/>
      <w:lang w:val="x-none" w:eastAsia="x-none"/>
    </w:rPr>
  </w:style>
  <w:style w:type="paragraph" w:customStyle="1" w:styleId="Boldbody11">
    <w:name w:val="Bold body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1">
    <w:name w:val="Document Map Char11"/>
    <w:semiHidden/>
    <w:rsid w:val="00245C2D"/>
    <w:rPr>
      <w:rFonts w:ascii="Tahoma" w:eastAsia="Times New Roman" w:hAnsi="Tahoma" w:cs="Tahoma"/>
      <w:sz w:val="20"/>
      <w:szCs w:val="20"/>
      <w:shd w:val="clear" w:color="auto" w:fill="000080"/>
    </w:rPr>
  </w:style>
  <w:style w:type="character" w:customStyle="1" w:styleId="BodyTextFirstIndentChar11">
    <w:name w:val="Body Text First Indent Char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245C2D"/>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245C2D"/>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245C2D"/>
    <w:rPr>
      <w:rFonts w:ascii="Times New Roman" w:eastAsia="Times New Roman" w:hAnsi="Times New Roman" w:cs="Times New Roman"/>
      <w:sz w:val="16"/>
      <w:szCs w:val="16"/>
      <w:lang w:val="x-none" w:eastAsia="x-none"/>
    </w:rPr>
  </w:style>
  <w:style w:type="character" w:customStyle="1" w:styleId="ClosingChar11">
    <w:name w:val="Closing Char11"/>
    <w:rsid w:val="00245C2D"/>
    <w:rPr>
      <w:rFonts w:ascii="Times New Roman" w:eastAsia="Times New Roman" w:hAnsi="Times New Roman" w:cs="Times New Roman"/>
      <w:sz w:val="24"/>
      <w:szCs w:val="24"/>
      <w:lang w:val="x-none" w:eastAsia="x-none"/>
    </w:rPr>
  </w:style>
  <w:style w:type="character" w:customStyle="1" w:styleId="DateChar11">
    <w:name w:val="Date Char11"/>
    <w:rsid w:val="00245C2D"/>
    <w:rPr>
      <w:rFonts w:ascii="Times New Roman" w:eastAsia="Times New Roman" w:hAnsi="Times New Roman" w:cs="Times New Roman"/>
      <w:sz w:val="24"/>
      <w:szCs w:val="24"/>
      <w:lang w:val="x-none" w:eastAsia="x-none"/>
    </w:rPr>
  </w:style>
  <w:style w:type="character" w:customStyle="1" w:styleId="E-mailSignatureChar11">
    <w:name w:val="E-mail Signature Char11"/>
    <w:rsid w:val="00245C2D"/>
    <w:rPr>
      <w:rFonts w:ascii="Times New Roman" w:eastAsia="Times New Roman" w:hAnsi="Times New Roman" w:cs="Times New Roman"/>
      <w:sz w:val="24"/>
      <w:szCs w:val="24"/>
      <w:lang w:val="x-none" w:eastAsia="x-none"/>
    </w:rPr>
  </w:style>
  <w:style w:type="character" w:customStyle="1" w:styleId="EndnoteTextChar11">
    <w:name w:val="Endnote Text Char11"/>
    <w:rsid w:val="00245C2D"/>
    <w:rPr>
      <w:rFonts w:ascii="Times New Roman" w:eastAsia="Times New Roman" w:hAnsi="Times New Roman" w:cs="Times New Roman"/>
      <w:sz w:val="20"/>
      <w:szCs w:val="20"/>
    </w:rPr>
  </w:style>
  <w:style w:type="character" w:customStyle="1" w:styleId="HTMLAddressChar11">
    <w:name w:val="HTML Address Char11"/>
    <w:rsid w:val="00245C2D"/>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245C2D"/>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245C2D"/>
    <w:rPr>
      <w:rFonts w:ascii="Courier New" w:eastAsia="Times New Roman" w:hAnsi="Courier New" w:cs="Courier New"/>
      <w:sz w:val="20"/>
      <w:szCs w:val="20"/>
    </w:rPr>
  </w:style>
  <w:style w:type="character" w:customStyle="1" w:styleId="MessageHeaderChar11">
    <w:name w:val="Message Header Char11"/>
    <w:rsid w:val="00245C2D"/>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245C2D"/>
    <w:rPr>
      <w:rFonts w:ascii="Times New Roman" w:eastAsia="Times New Roman" w:hAnsi="Times New Roman" w:cs="Times New Roman"/>
      <w:sz w:val="24"/>
      <w:szCs w:val="24"/>
      <w:lang w:val="x-none" w:eastAsia="x-none"/>
    </w:rPr>
  </w:style>
  <w:style w:type="character" w:customStyle="1" w:styleId="PlainTextChar11">
    <w:name w:val="Plain Text Char11"/>
    <w:rsid w:val="00245C2D"/>
    <w:rPr>
      <w:rFonts w:ascii="Courier New" w:eastAsia="Times New Roman" w:hAnsi="Courier New" w:cs="Times New Roman"/>
      <w:sz w:val="20"/>
      <w:szCs w:val="20"/>
      <w:lang w:val="x-none" w:eastAsia="x-none"/>
    </w:rPr>
  </w:style>
  <w:style w:type="character" w:customStyle="1" w:styleId="QuoteChar11">
    <w:name w:val="Quote Char1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245C2D"/>
    <w:rPr>
      <w:rFonts w:ascii="Times New Roman" w:eastAsia="Times New Roman" w:hAnsi="Times New Roman" w:cs="Times New Roman"/>
      <w:sz w:val="24"/>
      <w:szCs w:val="24"/>
      <w:lang w:val="x-none" w:eastAsia="x-none"/>
    </w:rPr>
  </w:style>
  <w:style w:type="character" w:customStyle="1" w:styleId="SignatureChar11">
    <w:name w:val="Signature Char11"/>
    <w:rsid w:val="00245C2D"/>
    <w:rPr>
      <w:rFonts w:ascii="Times New Roman" w:eastAsia="Times New Roman" w:hAnsi="Times New Roman" w:cs="Times New Roman"/>
      <w:sz w:val="24"/>
      <w:szCs w:val="24"/>
      <w:lang w:val="x-none" w:eastAsia="x-none"/>
    </w:rPr>
  </w:style>
  <w:style w:type="character" w:customStyle="1" w:styleId="SubtitleChar11">
    <w:name w:val="Subtitle Char11"/>
    <w:rsid w:val="00245C2D"/>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245C2D"/>
  </w:style>
  <w:style w:type="character" w:customStyle="1" w:styleId="FooterChar81">
    <w:name w:val="Footer Char81"/>
    <w:basedOn w:val="DefaultParagraphFont"/>
    <w:uiPriority w:val="99"/>
    <w:rsid w:val="00245C2D"/>
  </w:style>
  <w:style w:type="character" w:customStyle="1" w:styleId="Heading1Char5">
    <w:name w:val="Heading 1 Char5"/>
    <w:rsid w:val="00245C2D"/>
    <w:rPr>
      <w:rFonts w:ascii="Arial" w:eastAsia="Times New Roman" w:hAnsi="Arial" w:cs="Arial"/>
      <w:b/>
      <w:bCs/>
      <w:smallCaps/>
      <w:sz w:val="18"/>
      <w:szCs w:val="24"/>
    </w:rPr>
  </w:style>
  <w:style w:type="character" w:customStyle="1" w:styleId="CommentTextChar2">
    <w:name w:val="Comment Text Char2"/>
    <w:semiHidden/>
    <w:rsid w:val="00245C2D"/>
    <w:rPr>
      <w:rFonts w:ascii="Times New Roman" w:eastAsia="Times New Roman" w:hAnsi="Times New Roman" w:cs="Times New Roman"/>
      <w:sz w:val="20"/>
      <w:szCs w:val="20"/>
    </w:rPr>
  </w:style>
  <w:style w:type="character" w:customStyle="1" w:styleId="CommentSubjectChar2">
    <w:name w:val="Comment Subject Char2"/>
    <w:semiHidden/>
    <w:rsid w:val="00245C2D"/>
    <w:rPr>
      <w:rFonts w:ascii="Times New Roman" w:eastAsia="Times New Roman" w:hAnsi="Times New Roman" w:cs="Times New Roman"/>
      <w:b/>
      <w:bCs/>
      <w:sz w:val="20"/>
      <w:szCs w:val="20"/>
    </w:rPr>
  </w:style>
  <w:style w:type="character" w:customStyle="1" w:styleId="BalloonTextChar2">
    <w:name w:val="Balloon Text Char2"/>
    <w:uiPriority w:val="99"/>
    <w:semiHidden/>
    <w:rsid w:val="00245C2D"/>
    <w:rPr>
      <w:rFonts w:ascii="Tahoma" w:eastAsia="Times New Roman" w:hAnsi="Tahoma" w:cs="Times New Roman"/>
      <w:sz w:val="16"/>
      <w:szCs w:val="16"/>
      <w:lang w:val="x-none" w:eastAsia="x-none"/>
    </w:rPr>
  </w:style>
  <w:style w:type="character" w:customStyle="1" w:styleId="TitleChar51">
    <w:name w:val="Title Char51"/>
    <w:rsid w:val="00245C2D"/>
    <w:rPr>
      <w:rFonts w:ascii="Arial Black" w:eastAsia="Times New Roman" w:hAnsi="Arial Black" w:cs="Times New Roman"/>
      <w:sz w:val="28"/>
      <w:szCs w:val="24"/>
    </w:rPr>
  </w:style>
  <w:style w:type="character" w:customStyle="1" w:styleId="BodyText2Char3">
    <w:name w:val="Body Text 2 Char3"/>
    <w:rsid w:val="00245C2D"/>
    <w:rPr>
      <w:rFonts w:ascii="Arial" w:eastAsia="Times New Roman" w:hAnsi="Arial" w:cs="Times New Roman"/>
      <w:bCs/>
      <w:i/>
      <w:sz w:val="18"/>
      <w:szCs w:val="24"/>
    </w:rPr>
  </w:style>
  <w:style w:type="paragraph" w:customStyle="1" w:styleId="Reverse1">
    <w:name w:val="Reverse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
    <w:name w:val="Body Text 3 Char2"/>
    <w:rsid w:val="00245C2D"/>
    <w:rPr>
      <w:rFonts w:ascii="Arial" w:eastAsia="Times New Roman" w:hAnsi="Arial" w:cs="Arial"/>
      <w:sz w:val="18"/>
      <w:szCs w:val="24"/>
    </w:rPr>
  </w:style>
  <w:style w:type="character" w:customStyle="1" w:styleId="FootnoteTextChar2">
    <w:name w:val="Footnote Text Char2"/>
    <w:semiHidden/>
    <w:rsid w:val="00245C2D"/>
    <w:rPr>
      <w:rFonts w:ascii="Times New Roman" w:eastAsia="Times New Roman" w:hAnsi="Times New Roman" w:cs="Times New Roman"/>
      <w:sz w:val="20"/>
      <w:szCs w:val="20"/>
    </w:rPr>
  </w:style>
  <w:style w:type="character" w:customStyle="1" w:styleId="laura1">
    <w:name w:val="laura1"/>
    <w:semiHidden/>
    <w:rsid w:val="00245C2D"/>
    <w:rPr>
      <w:rFonts w:ascii="Arial" w:hAnsi="Arial" w:cs="Arial"/>
      <w:color w:val="auto"/>
      <w:sz w:val="20"/>
      <w:szCs w:val="20"/>
    </w:rPr>
  </w:style>
  <w:style w:type="character" w:customStyle="1" w:styleId="BodyTextIndentChar2">
    <w:name w:val="Body Text Indent Char2"/>
    <w:rsid w:val="00245C2D"/>
    <w:rPr>
      <w:rFonts w:ascii="Arial" w:eastAsia="Times New Roman" w:hAnsi="Arial" w:cs="Times New Roman"/>
      <w:sz w:val="20"/>
      <w:szCs w:val="20"/>
      <w:lang w:val="x-none" w:eastAsia="x-none"/>
    </w:rPr>
  </w:style>
  <w:style w:type="paragraph" w:customStyle="1" w:styleId="Boldbody2">
    <w:name w:val="Bold body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
    <w:name w:val="Subhead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
    <w:name w:val="Bold body Char1"/>
    <w:rsid w:val="00245C2D"/>
    <w:rPr>
      <w:rFonts w:ascii="Times" w:hAnsi="Times"/>
      <w:b/>
      <w:sz w:val="18"/>
      <w:lang w:val="en-US" w:eastAsia="en-US" w:bidi="ar-SA"/>
    </w:rPr>
  </w:style>
  <w:style w:type="character" w:customStyle="1" w:styleId="DocumentMapChar2">
    <w:name w:val="Document Map Char2"/>
    <w:semiHidden/>
    <w:rsid w:val="00245C2D"/>
    <w:rPr>
      <w:rFonts w:ascii="Tahoma" w:eastAsia="Times New Roman" w:hAnsi="Tahoma" w:cs="Tahoma"/>
      <w:sz w:val="20"/>
      <w:szCs w:val="20"/>
      <w:shd w:val="clear" w:color="auto" w:fill="000080"/>
    </w:rPr>
  </w:style>
  <w:style w:type="paragraph" w:customStyle="1" w:styleId="OPModuleTitle1">
    <w:name w:val="OP Module Title1"/>
    <w:basedOn w:val="Title"/>
    <w:rsid w:val="00245C2D"/>
    <w:pPr>
      <w:spacing w:before="60"/>
      <w:jc w:val="left"/>
    </w:pPr>
    <w:rPr>
      <w:rFonts w:ascii="Arial Narrow" w:hAnsi="Arial Narrow" w:cs="Arial"/>
      <w:b/>
      <w:bCs/>
      <w:iCs/>
      <w:color w:val="000000"/>
      <w:szCs w:val="18"/>
    </w:rPr>
  </w:style>
  <w:style w:type="character" w:customStyle="1" w:styleId="OPModuleTitleChar1">
    <w:name w:val="OP Module Title Char1"/>
    <w:rsid w:val="00245C2D"/>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245C2D"/>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245C2D"/>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245C2D"/>
    <w:rPr>
      <w:rFonts w:ascii="Times New Roman" w:eastAsia="Times New Roman" w:hAnsi="Times New Roman" w:cs="Times New Roman"/>
      <w:sz w:val="16"/>
      <w:szCs w:val="16"/>
      <w:lang w:val="x-none" w:eastAsia="x-none"/>
    </w:rPr>
  </w:style>
  <w:style w:type="character" w:customStyle="1" w:styleId="ClosingChar2">
    <w:name w:val="Closing Char2"/>
    <w:rsid w:val="00245C2D"/>
    <w:rPr>
      <w:rFonts w:ascii="Times New Roman" w:eastAsia="Times New Roman" w:hAnsi="Times New Roman" w:cs="Times New Roman"/>
      <w:sz w:val="24"/>
      <w:szCs w:val="24"/>
      <w:lang w:val="x-none" w:eastAsia="x-none"/>
    </w:rPr>
  </w:style>
  <w:style w:type="character" w:customStyle="1" w:styleId="DateChar2">
    <w:name w:val="Date Char2"/>
    <w:rsid w:val="00245C2D"/>
    <w:rPr>
      <w:rFonts w:ascii="Times New Roman" w:eastAsia="Times New Roman" w:hAnsi="Times New Roman" w:cs="Times New Roman"/>
      <w:sz w:val="24"/>
      <w:szCs w:val="24"/>
      <w:lang w:val="x-none" w:eastAsia="x-none"/>
    </w:rPr>
  </w:style>
  <w:style w:type="character" w:customStyle="1" w:styleId="E-mailSignatureChar2">
    <w:name w:val="E-mail Signature Char2"/>
    <w:rsid w:val="00245C2D"/>
    <w:rPr>
      <w:rFonts w:ascii="Times New Roman" w:eastAsia="Times New Roman" w:hAnsi="Times New Roman" w:cs="Times New Roman"/>
      <w:sz w:val="24"/>
      <w:szCs w:val="24"/>
      <w:lang w:val="x-none" w:eastAsia="x-none"/>
    </w:rPr>
  </w:style>
  <w:style w:type="character" w:customStyle="1" w:styleId="EndnoteTextChar2">
    <w:name w:val="Endnote Text Char2"/>
    <w:rsid w:val="00245C2D"/>
    <w:rPr>
      <w:rFonts w:ascii="Times New Roman" w:eastAsia="Times New Roman" w:hAnsi="Times New Roman" w:cs="Times New Roman"/>
      <w:sz w:val="20"/>
      <w:szCs w:val="20"/>
    </w:rPr>
  </w:style>
  <w:style w:type="character" w:customStyle="1" w:styleId="HTMLAddressChar2">
    <w:name w:val="HTML Address Char2"/>
    <w:rsid w:val="00245C2D"/>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245C2D"/>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245C2D"/>
    <w:rPr>
      <w:rFonts w:ascii="Courier New" w:eastAsia="Times New Roman" w:hAnsi="Courier New" w:cs="Courier New"/>
      <w:sz w:val="20"/>
      <w:szCs w:val="20"/>
    </w:rPr>
  </w:style>
  <w:style w:type="character" w:customStyle="1" w:styleId="MessageHeaderChar2">
    <w:name w:val="Message Header Char2"/>
    <w:rsid w:val="00245C2D"/>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245C2D"/>
    <w:rPr>
      <w:rFonts w:ascii="Times New Roman" w:eastAsia="Times New Roman" w:hAnsi="Times New Roman" w:cs="Times New Roman"/>
      <w:sz w:val="24"/>
      <w:szCs w:val="24"/>
      <w:lang w:val="x-none" w:eastAsia="x-none"/>
    </w:rPr>
  </w:style>
  <w:style w:type="character" w:customStyle="1" w:styleId="PlainTextChar2">
    <w:name w:val="Plain Text Char2"/>
    <w:rsid w:val="00245C2D"/>
    <w:rPr>
      <w:rFonts w:ascii="Courier New" w:eastAsia="Times New Roman" w:hAnsi="Courier New" w:cs="Times New Roman"/>
      <w:sz w:val="20"/>
      <w:szCs w:val="20"/>
      <w:lang w:val="x-none" w:eastAsia="x-none"/>
    </w:rPr>
  </w:style>
  <w:style w:type="character" w:customStyle="1" w:styleId="QuoteChar2">
    <w:name w:val="Quote Char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245C2D"/>
    <w:rPr>
      <w:rFonts w:ascii="Times New Roman" w:eastAsia="Times New Roman" w:hAnsi="Times New Roman" w:cs="Times New Roman"/>
      <w:sz w:val="24"/>
      <w:szCs w:val="24"/>
      <w:lang w:val="x-none" w:eastAsia="x-none"/>
    </w:rPr>
  </w:style>
  <w:style w:type="character" w:customStyle="1" w:styleId="SignatureChar2">
    <w:name w:val="Signature Char2"/>
    <w:rsid w:val="00245C2D"/>
    <w:rPr>
      <w:rFonts w:ascii="Times New Roman" w:eastAsia="Times New Roman" w:hAnsi="Times New Roman" w:cs="Times New Roman"/>
      <w:sz w:val="24"/>
      <w:szCs w:val="24"/>
      <w:lang w:val="x-none" w:eastAsia="x-none"/>
    </w:rPr>
  </w:style>
  <w:style w:type="character" w:customStyle="1" w:styleId="SubtitleChar2">
    <w:name w:val="Subtitle Char2"/>
    <w:rsid w:val="00245C2D"/>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245C2D"/>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245C2D"/>
  </w:style>
  <w:style w:type="character" w:customStyle="1" w:styleId="FooterChar9">
    <w:name w:val="Footer Char9"/>
    <w:basedOn w:val="DefaultParagraphFont"/>
    <w:uiPriority w:val="99"/>
    <w:rsid w:val="00245C2D"/>
  </w:style>
  <w:style w:type="character" w:customStyle="1" w:styleId="TitleChar61">
    <w:name w:val="Title Char61"/>
    <w:rsid w:val="00245C2D"/>
    <w:rPr>
      <w:rFonts w:ascii="Arial Black" w:eastAsia="Times New Roman" w:hAnsi="Arial Black" w:cs="Times New Roman"/>
      <w:sz w:val="28"/>
      <w:szCs w:val="24"/>
    </w:rPr>
  </w:style>
  <w:style w:type="character" w:customStyle="1" w:styleId="HeaderChar10">
    <w:name w:val="Header Char10"/>
    <w:basedOn w:val="DefaultParagraphFont"/>
    <w:uiPriority w:val="99"/>
    <w:rsid w:val="00245C2D"/>
  </w:style>
  <w:style w:type="character" w:customStyle="1" w:styleId="FooterChar10">
    <w:name w:val="Footer Char10"/>
    <w:basedOn w:val="DefaultParagraphFont"/>
    <w:uiPriority w:val="99"/>
    <w:rsid w:val="00245C2D"/>
  </w:style>
  <w:style w:type="character" w:customStyle="1" w:styleId="TitleChar71">
    <w:name w:val="Title Char71"/>
    <w:rsid w:val="00245C2D"/>
    <w:rPr>
      <w:rFonts w:ascii="Arial Black" w:eastAsia="Times New Roman" w:hAnsi="Arial Black" w:cs="Times New Roman"/>
      <w:sz w:val="28"/>
      <w:szCs w:val="24"/>
    </w:rPr>
  </w:style>
  <w:style w:type="character" w:customStyle="1" w:styleId="HeaderChar111">
    <w:name w:val="Header Char111"/>
    <w:basedOn w:val="DefaultParagraphFont"/>
    <w:uiPriority w:val="99"/>
    <w:rsid w:val="00245C2D"/>
  </w:style>
  <w:style w:type="character" w:customStyle="1" w:styleId="FooterChar111">
    <w:name w:val="Footer Char111"/>
    <w:basedOn w:val="DefaultParagraphFont"/>
    <w:uiPriority w:val="99"/>
    <w:rsid w:val="00245C2D"/>
  </w:style>
  <w:style w:type="character" w:customStyle="1" w:styleId="TitleChar8">
    <w:name w:val="Title Char8"/>
    <w:rsid w:val="00245C2D"/>
    <w:rPr>
      <w:rFonts w:ascii="Arial Black" w:eastAsia="Times New Roman" w:hAnsi="Arial Black" w:cs="Times New Roman"/>
      <w:sz w:val="28"/>
      <w:szCs w:val="24"/>
    </w:rPr>
  </w:style>
  <w:style w:type="character" w:customStyle="1" w:styleId="HeaderChar12">
    <w:name w:val="Header Char12"/>
    <w:basedOn w:val="DefaultParagraphFont"/>
    <w:uiPriority w:val="99"/>
    <w:rsid w:val="00245C2D"/>
  </w:style>
  <w:style w:type="character" w:customStyle="1" w:styleId="FooterChar12">
    <w:name w:val="Footer Char12"/>
    <w:basedOn w:val="DefaultParagraphFont"/>
    <w:uiPriority w:val="99"/>
    <w:rsid w:val="00245C2D"/>
  </w:style>
  <w:style w:type="character" w:customStyle="1" w:styleId="TitleChar9">
    <w:name w:val="Title Char9"/>
    <w:rsid w:val="00245C2D"/>
    <w:rPr>
      <w:rFonts w:ascii="Arial Black" w:eastAsia="Times New Roman" w:hAnsi="Arial Black" w:cs="Times New Roman"/>
      <w:sz w:val="28"/>
      <w:szCs w:val="24"/>
    </w:rPr>
  </w:style>
  <w:style w:type="character" w:customStyle="1" w:styleId="HeaderChar13">
    <w:name w:val="Header Char13"/>
    <w:basedOn w:val="DefaultParagraphFont"/>
    <w:uiPriority w:val="99"/>
    <w:rsid w:val="00245C2D"/>
  </w:style>
  <w:style w:type="character" w:customStyle="1" w:styleId="FooterChar13">
    <w:name w:val="Footer Char13"/>
    <w:basedOn w:val="DefaultParagraphFont"/>
    <w:uiPriority w:val="99"/>
    <w:rsid w:val="00245C2D"/>
  </w:style>
  <w:style w:type="character" w:customStyle="1" w:styleId="TitleChar10">
    <w:name w:val="Title Char10"/>
    <w:rsid w:val="00245C2D"/>
    <w:rPr>
      <w:rFonts w:ascii="Arial Black" w:eastAsia="Times New Roman" w:hAnsi="Arial Black" w:cs="Times New Roman"/>
      <w:sz w:val="28"/>
      <w:szCs w:val="24"/>
    </w:rPr>
  </w:style>
  <w:style w:type="character" w:customStyle="1" w:styleId="HeaderChar14">
    <w:name w:val="Header Char14"/>
    <w:basedOn w:val="DefaultParagraphFont"/>
    <w:uiPriority w:val="99"/>
    <w:rsid w:val="00245C2D"/>
  </w:style>
  <w:style w:type="character" w:customStyle="1" w:styleId="FooterChar14">
    <w:name w:val="Footer Char14"/>
    <w:basedOn w:val="DefaultParagraphFont"/>
    <w:uiPriority w:val="99"/>
    <w:rsid w:val="00245C2D"/>
  </w:style>
  <w:style w:type="character" w:customStyle="1" w:styleId="BodyTextChar6">
    <w:name w:val="Body Text Char6"/>
    <w:rsid w:val="00245C2D"/>
    <w:rPr>
      <w:rFonts w:ascii="Arial" w:eastAsia="Times New Roman" w:hAnsi="Arial" w:cs="Times New Roman"/>
      <w:bCs/>
      <w:iCs/>
      <w:sz w:val="18"/>
      <w:szCs w:val="24"/>
      <w:lang w:val="x-none" w:eastAsia="x-none"/>
    </w:rPr>
  </w:style>
  <w:style w:type="character" w:customStyle="1" w:styleId="BodyText2Char4">
    <w:name w:val="Body Text 2 Char4"/>
    <w:rsid w:val="00245C2D"/>
    <w:rPr>
      <w:rFonts w:ascii="Arial" w:eastAsia="Times New Roman" w:hAnsi="Arial" w:cs="Times New Roman"/>
      <w:bCs/>
      <w:i/>
      <w:sz w:val="18"/>
      <w:szCs w:val="24"/>
    </w:rPr>
  </w:style>
  <w:style w:type="character" w:customStyle="1" w:styleId="OPModuleTitleChar2">
    <w:name w:val="OP Module Title Char2"/>
    <w:rsid w:val="00245C2D"/>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245C2D"/>
  </w:style>
  <w:style w:type="character" w:customStyle="1" w:styleId="FooterChar15">
    <w:name w:val="Footer Char15"/>
    <w:basedOn w:val="DefaultParagraphFont"/>
    <w:uiPriority w:val="99"/>
    <w:rsid w:val="00245C2D"/>
  </w:style>
  <w:style w:type="character" w:customStyle="1" w:styleId="HeaderChar16">
    <w:name w:val="Header Char16"/>
    <w:basedOn w:val="DefaultParagraphFont"/>
    <w:uiPriority w:val="99"/>
    <w:rsid w:val="00245C2D"/>
  </w:style>
  <w:style w:type="character" w:customStyle="1" w:styleId="FooterChar16">
    <w:name w:val="Footer Char16"/>
    <w:basedOn w:val="DefaultParagraphFont"/>
    <w:uiPriority w:val="99"/>
    <w:rsid w:val="00245C2D"/>
  </w:style>
  <w:style w:type="paragraph" w:customStyle="1" w:styleId="OPModuleTitle2">
    <w:name w:val="OP Module Title2"/>
    <w:basedOn w:val="Title"/>
    <w:rsid w:val="00245C2D"/>
    <w:pPr>
      <w:spacing w:before="60"/>
      <w:jc w:val="left"/>
    </w:pPr>
    <w:rPr>
      <w:rFonts w:ascii="Arial Narrow" w:hAnsi="Arial Narrow" w:cs="Arial"/>
      <w:b/>
      <w:bCs/>
      <w:iCs/>
      <w:color w:val="000000"/>
      <w:szCs w:val="18"/>
    </w:rPr>
  </w:style>
  <w:style w:type="character" w:customStyle="1" w:styleId="OPModuleTitleChar3">
    <w:name w:val="OP Module Title Char3"/>
    <w:rsid w:val="00245C2D"/>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245C2D"/>
  </w:style>
  <w:style w:type="character" w:customStyle="1" w:styleId="FooterChar17">
    <w:name w:val="Footer Char17"/>
    <w:basedOn w:val="DefaultParagraphFont"/>
    <w:uiPriority w:val="99"/>
    <w:rsid w:val="00245C2D"/>
  </w:style>
  <w:style w:type="paragraph" w:customStyle="1" w:styleId="OPModuleTitle3">
    <w:name w:val="OP Module Title3"/>
    <w:basedOn w:val="Title"/>
    <w:rsid w:val="00245C2D"/>
    <w:pPr>
      <w:spacing w:before="60"/>
      <w:jc w:val="left"/>
    </w:pPr>
    <w:rPr>
      <w:rFonts w:ascii="Arial Narrow" w:hAnsi="Arial Narrow" w:cs="Arial"/>
      <w:b/>
      <w:bCs/>
      <w:iCs/>
      <w:color w:val="000000"/>
      <w:szCs w:val="18"/>
    </w:rPr>
  </w:style>
  <w:style w:type="character" w:customStyle="1" w:styleId="OPModuleTitleChar4">
    <w:name w:val="OP Module Title Char4"/>
    <w:rsid w:val="00245C2D"/>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245C2D"/>
  </w:style>
  <w:style w:type="character" w:customStyle="1" w:styleId="FooterChar18">
    <w:name w:val="Footer Char18"/>
    <w:basedOn w:val="DefaultParagraphFont"/>
    <w:uiPriority w:val="99"/>
    <w:rsid w:val="00245C2D"/>
  </w:style>
  <w:style w:type="paragraph" w:customStyle="1" w:styleId="OPModuleTitle4">
    <w:name w:val="OP Module Title4"/>
    <w:basedOn w:val="Title"/>
    <w:rsid w:val="00245C2D"/>
    <w:pPr>
      <w:spacing w:before="60"/>
      <w:jc w:val="left"/>
    </w:pPr>
    <w:rPr>
      <w:rFonts w:ascii="Arial Narrow" w:hAnsi="Arial Narrow" w:cs="Arial"/>
      <w:b/>
      <w:bCs/>
      <w:iCs/>
      <w:color w:val="000000"/>
      <w:szCs w:val="18"/>
    </w:rPr>
  </w:style>
  <w:style w:type="character" w:customStyle="1" w:styleId="OPModuleTitleChar5">
    <w:name w:val="OP Module Title Char5"/>
    <w:rsid w:val="00245C2D"/>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245C2D"/>
  </w:style>
  <w:style w:type="character" w:customStyle="1" w:styleId="FooterChar19">
    <w:name w:val="Footer Char19"/>
    <w:basedOn w:val="DefaultParagraphFont"/>
    <w:uiPriority w:val="99"/>
    <w:rsid w:val="00245C2D"/>
  </w:style>
  <w:style w:type="character" w:customStyle="1" w:styleId="Heading1Char6">
    <w:name w:val="Heading 1 Char6"/>
    <w:uiPriority w:val="9"/>
    <w:rsid w:val="00245C2D"/>
    <w:rPr>
      <w:rFonts w:ascii="Arial" w:eastAsia="Times New Roman" w:hAnsi="Arial" w:cs="Arial"/>
      <w:b/>
      <w:bCs/>
      <w:smallCaps/>
      <w:sz w:val="18"/>
      <w:szCs w:val="24"/>
    </w:rPr>
  </w:style>
  <w:style w:type="character" w:customStyle="1" w:styleId="CommentTextChar3">
    <w:name w:val="Comment Text Char3"/>
    <w:semiHidden/>
    <w:rsid w:val="00245C2D"/>
    <w:rPr>
      <w:rFonts w:ascii="Times New Roman" w:eastAsia="Times New Roman" w:hAnsi="Times New Roman" w:cs="Times New Roman"/>
      <w:sz w:val="20"/>
      <w:szCs w:val="20"/>
    </w:rPr>
  </w:style>
  <w:style w:type="character" w:customStyle="1" w:styleId="CommentSubjectChar3">
    <w:name w:val="Comment Subject Char3"/>
    <w:semiHidden/>
    <w:rsid w:val="00245C2D"/>
    <w:rPr>
      <w:rFonts w:ascii="Times New Roman" w:eastAsia="Times New Roman" w:hAnsi="Times New Roman" w:cs="Times New Roman"/>
      <w:b/>
      <w:bCs/>
      <w:sz w:val="20"/>
      <w:szCs w:val="20"/>
    </w:rPr>
  </w:style>
  <w:style w:type="character" w:customStyle="1" w:styleId="BalloonTextChar3">
    <w:name w:val="Balloon Text Char3"/>
    <w:uiPriority w:val="99"/>
    <w:semiHidden/>
    <w:rsid w:val="00245C2D"/>
    <w:rPr>
      <w:rFonts w:ascii="Tahoma" w:eastAsia="Times New Roman" w:hAnsi="Tahoma" w:cs="Times New Roman"/>
      <w:sz w:val="16"/>
      <w:szCs w:val="16"/>
      <w:lang w:val="x-none" w:eastAsia="x-none"/>
    </w:rPr>
  </w:style>
  <w:style w:type="character" w:customStyle="1" w:styleId="TitleChar12">
    <w:name w:val="Title Char12"/>
    <w:rsid w:val="00245C2D"/>
    <w:rPr>
      <w:rFonts w:ascii="Arial Black" w:eastAsia="Times New Roman" w:hAnsi="Arial Black" w:cs="Times New Roman"/>
      <w:sz w:val="28"/>
      <w:szCs w:val="24"/>
    </w:rPr>
  </w:style>
  <w:style w:type="character" w:customStyle="1" w:styleId="BodyTextChar7">
    <w:name w:val="Body Text Char7"/>
    <w:rsid w:val="00245C2D"/>
    <w:rPr>
      <w:rFonts w:ascii="Arial" w:eastAsia="Times New Roman" w:hAnsi="Arial" w:cs="Times New Roman"/>
      <w:bCs/>
      <w:iCs/>
      <w:sz w:val="18"/>
      <w:szCs w:val="24"/>
      <w:lang w:val="x-none" w:eastAsia="x-none"/>
    </w:rPr>
  </w:style>
  <w:style w:type="character" w:customStyle="1" w:styleId="BodyText2Char5">
    <w:name w:val="Body Text 2 Char5"/>
    <w:rsid w:val="00245C2D"/>
    <w:rPr>
      <w:rFonts w:ascii="Arial" w:eastAsia="Times New Roman" w:hAnsi="Arial" w:cs="Times New Roman"/>
      <w:bCs/>
      <w:i/>
      <w:sz w:val="18"/>
      <w:szCs w:val="24"/>
    </w:rPr>
  </w:style>
  <w:style w:type="paragraph" w:customStyle="1" w:styleId="Reverse2">
    <w:name w:val="Reverse2"/>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3">
    <w:name w:val="Body Text 3 Char3"/>
    <w:rsid w:val="00245C2D"/>
    <w:rPr>
      <w:rFonts w:ascii="Arial" w:eastAsia="Times New Roman" w:hAnsi="Arial" w:cs="Arial"/>
      <w:sz w:val="18"/>
      <w:szCs w:val="24"/>
    </w:rPr>
  </w:style>
  <w:style w:type="character" w:customStyle="1" w:styleId="FootnoteTextChar3">
    <w:name w:val="Footnote Text Char3"/>
    <w:semiHidden/>
    <w:rsid w:val="00245C2D"/>
    <w:rPr>
      <w:rFonts w:ascii="Times New Roman" w:eastAsia="Times New Roman" w:hAnsi="Times New Roman" w:cs="Times New Roman"/>
      <w:sz w:val="20"/>
      <w:szCs w:val="20"/>
    </w:rPr>
  </w:style>
  <w:style w:type="character" w:customStyle="1" w:styleId="laura2">
    <w:name w:val="laura2"/>
    <w:semiHidden/>
    <w:rsid w:val="00245C2D"/>
    <w:rPr>
      <w:rFonts w:ascii="Arial" w:hAnsi="Arial" w:cs="Arial"/>
      <w:color w:val="auto"/>
      <w:sz w:val="20"/>
      <w:szCs w:val="20"/>
    </w:rPr>
  </w:style>
  <w:style w:type="character" w:customStyle="1" w:styleId="BodyTextIndentChar3">
    <w:name w:val="Body Text Indent Char3"/>
    <w:rsid w:val="00245C2D"/>
    <w:rPr>
      <w:rFonts w:ascii="Arial" w:eastAsia="Times New Roman" w:hAnsi="Arial" w:cs="Times New Roman"/>
      <w:sz w:val="20"/>
      <w:szCs w:val="20"/>
      <w:lang w:val="x-none" w:eastAsia="x-none"/>
    </w:rPr>
  </w:style>
  <w:style w:type="paragraph" w:customStyle="1" w:styleId="Boldbody3">
    <w:name w:val="Bold body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2">
    <w:name w:val="Subhead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2">
    <w:name w:val="Bold body Char2"/>
    <w:rsid w:val="00245C2D"/>
    <w:rPr>
      <w:rFonts w:ascii="Times" w:hAnsi="Times"/>
      <w:b/>
      <w:sz w:val="18"/>
      <w:lang w:val="en-US" w:eastAsia="en-US" w:bidi="ar-SA"/>
    </w:rPr>
  </w:style>
  <w:style w:type="character" w:customStyle="1" w:styleId="DocumentMapChar3">
    <w:name w:val="Document Map Char3"/>
    <w:semiHidden/>
    <w:rsid w:val="00245C2D"/>
    <w:rPr>
      <w:rFonts w:ascii="Tahoma" w:eastAsia="Times New Roman" w:hAnsi="Tahoma" w:cs="Tahoma"/>
      <w:sz w:val="20"/>
      <w:szCs w:val="20"/>
      <w:shd w:val="clear" w:color="auto" w:fill="000080"/>
    </w:rPr>
  </w:style>
  <w:style w:type="paragraph" w:customStyle="1" w:styleId="OPModuleTitle5">
    <w:name w:val="OP Module Title5"/>
    <w:basedOn w:val="Title"/>
    <w:rsid w:val="00245C2D"/>
    <w:pPr>
      <w:spacing w:before="60"/>
      <w:jc w:val="left"/>
    </w:pPr>
    <w:rPr>
      <w:rFonts w:ascii="Arial Narrow" w:hAnsi="Arial Narrow" w:cs="Arial"/>
      <w:b/>
      <w:bCs/>
      <w:iCs/>
      <w:color w:val="000000"/>
      <w:szCs w:val="18"/>
    </w:rPr>
  </w:style>
  <w:style w:type="character" w:customStyle="1" w:styleId="OPModuleTitleChar6">
    <w:name w:val="OP Module Title Char6"/>
    <w:rsid w:val="00245C2D"/>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245C2D"/>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245C2D"/>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245C2D"/>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245C2D"/>
    <w:rPr>
      <w:rFonts w:ascii="Times New Roman" w:eastAsia="Times New Roman" w:hAnsi="Times New Roman" w:cs="Times New Roman"/>
      <w:sz w:val="16"/>
      <w:szCs w:val="16"/>
      <w:lang w:val="x-none" w:eastAsia="x-none"/>
    </w:rPr>
  </w:style>
  <w:style w:type="character" w:customStyle="1" w:styleId="ClosingChar3">
    <w:name w:val="Closing Char3"/>
    <w:rsid w:val="00245C2D"/>
    <w:rPr>
      <w:rFonts w:ascii="Times New Roman" w:eastAsia="Times New Roman" w:hAnsi="Times New Roman" w:cs="Times New Roman"/>
      <w:sz w:val="24"/>
      <w:szCs w:val="24"/>
      <w:lang w:val="x-none" w:eastAsia="x-none"/>
    </w:rPr>
  </w:style>
  <w:style w:type="character" w:customStyle="1" w:styleId="DateChar3">
    <w:name w:val="Date Char3"/>
    <w:rsid w:val="00245C2D"/>
    <w:rPr>
      <w:rFonts w:ascii="Times New Roman" w:eastAsia="Times New Roman" w:hAnsi="Times New Roman" w:cs="Times New Roman"/>
      <w:sz w:val="24"/>
      <w:szCs w:val="24"/>
      <w:lang w:val="x-none" w:eastAsia="x-none"/>
    </w:rPr>
  </w:style>
  <w:style w:type="character" w:customStyle="1" w:styleId="E-mailSignatureChar3">
    <w:name w:val="E-mail Signature Char3"/>
    <w:rsid w:val="00245C2D"/>
    <w:rPr>
      <w:rFonts w:ascii="Times New Roman" w:eastAsia="Times New Roman" w:hAnsi="Times New Roman" w:cs="Times New Roman"/>
      <w:sz w:val="24"/>
      <w:szCs w:val="24"/>
      <w:lang w:val="x-none" w:eastAsia="x-none"/>
    </w:rPr>
  </w:style>
  <w:style w:type="character" w:customStyle="1" w:styleId="EndnoteTextChar3">
    <w:name w:val="Endnote Text Char3"/>
    <w:rsid w:val="00245C2D"/>
    <w:rPr>
      <w:rFonts w:ascii="Times New Roman" w:eastAsia="Times New Roman" w:hAnsi="Times New Roman" w:cs="Times New Roman"/>
      <w:sz w:val="20"/>
      <w:szCs w:val="20"/>
    </w:rPr>
  </w:style>
  <w:style w:type="character" w:customStyle="1" w:styleId="HTMLAddressChar3">
    <w:name w:val="HTML Address Char3"/>
    <w:rsid w:val="00245C2D"/>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245C2D"/>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245C2D"/>
    <w:rPr>
      <w:rFonts w:ascii="Courier New" w:eastAsia="Times New Roman" w:hAnsi="Courier New" w:cs="Courier New"/>
      <w:sz w:val="20"/>
      <w:szCs w:val="20"/>
    </w:rPr>
  </w:style>
  <w:style w:type="character" w:customStyle="1" w:styleId="MessageHeaderChar3">
    <w:name w:val="Message Header Char3"/>
    <w:rsid w:val="00245C2D"/>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245C2D"/>
    <w:rPr>
      <w:rFonts w:ascii="Times New Roman" w:eastAsia="Times New Roman" w:hAnsi="Times New Roman" w:cs="Times New Roman"/>
      <w:sz w:val="24"/>
      <w:szCs w:val="24"/>
      <w:lang w:val="x-none" w:eastAsia="x-none"/>
    </w:rPr>
  </w:style>
  <w:style w:type="character" w:customStyle="1" w:styleId="PlainTextChar3">
    <w:name w:val="Plain Text Char3"/>
    <w:rsid w:val="00245C2D"/>
    <w:rPr>
      <w:rFonts w:ascii="Courier New" w:eastAsia="Times New Roman" w:hAnsi="Courier New" w:cs="Times New Roman"/>
      <w:sz w:val="20"/>
      <w:szCs w:val="20"/>
      <w:lang w:val="x-none" w:eastAsia="x-none"/>
    </w:rPr>
  </w:style>
  <w:style w:type="character" w:customStyle="1" w:styleId="QuoteChar3">
    <w:name w:val="Quote Char3"/>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245C2D"/>
    <w:rPr>
      <w:rFonts w:ascii="Times New Roman" w:eastAsia="Times New Roman" w:hAnsi="Times New Roman" w:cs="Times New Roman"/>
      <w:sz w:val="24"/>
      <w:szCs w:val="24"/>
      <w:lang w:val="x-none" w:eastAsia="x-none"/>
    </w:rPr>
  </w:style>
  <w:style w:type="character" w:customStyle="1" w:styleId="SignatureChar3">
    <w:name w:val="Signature Char3"/>
    <w:rsid w:val="00245C2D"/>
    <w:rPr>
      <w:rFonts w:ascii="Times New Roman" w:eastAsia="Times New Roman" w:hAnsi="Times New Roman" w:cs="Times New Roman"/>
      <w:sz w:val="24"/>
      <w:szCs w:val="24"/>
      <w:lang w:val="x-none" w:eastAsia="x-none"/>
    </w:rPr>
  </w:style>
  <w:style w:type="character" w:customStyle="1" w:styleId="SubtitleChar3">
    <w:name w:val="Subtitle Char3"/>
    <w:rsid w:val="00245C2D"/>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245C2D"/>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245C2D"/>
  </w:style>
  <w:style w:type="character" w:customStyle="1" w:styleId="FooterChar110">
    <w:name w:val="Footer Char110"/>
    <w:basedOn w:val="DefaultParagraphFont"/>
    <w:uiPriority w:val="99"/>
    <w:rsid w:val="00245C2D"/>
  </w:style>
  <w:style w:type="character" w:customStyle="1" w:styleId="TitleChar13">
    <w:name w:val="Title Char13"/>
    <w:rsid w:val="00245C2D"/>
    <w:rPr>
      <w:rFonts w:ascii="Arial Black" w:eastAsia="Times New Roman" w:hAnsi="Arial Black" w:cs="Times New Roman"/>
      <w:sz w:val="28"/>
      <w:szCs w:val="24"/>
    </w:rPr>
  </w:style>
  <w:style w:type="character" w:customStyle="1" w:styleId="HeaderChar22">
    <w:name w:val="Header Char22"/>
    <w:basedOn w:val="DefaultParagraphFont"/>
    <w:uiPriority w:val="99"/>
    <w:rsid w:val="00245C2D"/>
  </w:style>
  <w:style w:type="character" w:customStyle="1" w:styleId="FooterChar22">
    <w:name w:val="Footer Char22"/>
    <w:basedOn w:val="DefaultParagraphFont"/>
    <w:uiPriority w:val="99"/>
    <w:rsid w:val="00245C2D"/>
  </w:style>
  <w:style w:type="character" w:customStyle="1" w:styleId="Heading1Char12">
    <w:name w:val="Heading 1 Char12"/>
    <w:rsid w:val="00245C2D"/>
    <w:rPr>
      <w:rFonts w:ascii="Arial" w:eastAsia="Times New Roman" w:hAnsi="Arial" w:cs="Arial"/>
      <w:b/>
      <w:bCs/>
      <w:smallCaps/>
      <w:sz w:val="18"/>
      <w:szCs w:val="24"/>
    </w:rPr>
  </w:style>
  <w:style w:type="character" w:customStyle="1" w:styleId="HeaderChar32">
    <w:name w:val="Header Char32"/>
    <w:basedOn w:val="DefaultParagraphFont"/>
    <w:uiPriority w:val="99"/>
    <w:rsid w:val="00245C2D"/>
  </w:style>
  <w:style w:type="character" w:customStyle="1" w:styleId="FooterChar32">
    <w:name w:val="Footer Char32"/>
    <w:basedOn w:val="DefaultParagraphFont"/>
    <w:uiPriority w:val="99"/>
    <w:rsid w:val="00245C2D"/>
  </w:style>
  <w:style w:type="character" w:customStyle="1" w:styleId="TitleChar22">
    <w:name w:val="Title Char22"/>
    <w:rsid w:val="00245C2D"/>
    <w:rPr>
      <w:rFonts w:ascii="Arial Black" w:eastAsia="Times New Roman" w:hAnsi="Arial Black" w:cs="Times New Roman"/>
      <w:sz w:val="28"/>
      <w:szCs w:val="24"/>
    </w:rPr>
  </w:style>
  <w:style w:type="character" w:customStyle="1" w:styleId="BodyTextChar12">
    <w:name w:val="Body Text Char12"/>
    <w:rsid w:val="00245C2D"/>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245C2D"/>
  </w:style>
  <w:style w:type="character" w:customStyle="1" w:styleId="FooterChar42">
    <w:name w:val="Footer Char42"/>
    <w:basedOn w:val="DefaultParagraphFont"/>
    <w:uiPriority w:val="99"/>
    <w:rsid w:val="00245C2D"/>
  </w:style>
  <w:style w:type="character" w:customStyle="1" w:styleId="BodyTextChar22">
    <w:name w:val="Body Text Char22"/>
    <w:rsid w:val="00245C2D"/>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245C2D"/>
  </w:style>
  <w:style w:type="character" w:customStyle="1" w:styleId="FooterChar52">
    <w:name w:val="Footer Char52"/>
    <w:basedOn w:val="DefaultParagraphFont"/>
    <w:uiPriority w:val="99"/>
    <w:rsid w:val="00245C2D"/>
  </w:style>
  <w:style w:type="character" w:customStyle="1" w:styleId="Heading1Char22">
    <w:name w:val="Heading 1 Char22"/>
    <w:rsid w:val="00245C2D"/>
    <w:rPr>
      <w:rFonts w:ascii="Arial" w:eastAsia="Times New Roman" w:hAnsi="Arial" w:cs="Arial"/>
      <w:b/>
      <w:bCs/>
      <w:smallCaps/>
      <w:sz w:val="18"/>
      <w:szCs w:val="24"/>
    </w:rPr>
  </w:style>
  <w:style w:type="character" w:customStyle="1" w:styleId="HeaderChar62">
    <w:name w:val="Header Char62"/>
    <w:basedOn w:val="DefaultParagraphFont"/>
    <w:uiPriority w:val="99"/>
    <w:rsid w:val="00245C2D"/>
  </w:style>
  <w:style w:type="character" w:customStyle="1" w:styleId="FooterChar62">
    <w:name w:val="Footer Char62"/>
    <w:basedOn w:val="DefaultParagraphFont"/>
    <w:uiPriority w:val="99"/>
    <w:rsid w:val="00245C2D"/>
  </w:style>
  <w:style w:type="character" w:customStyle="1" w:styleId="Heading1Char32">
    <w:name w:val="Heading 1 Char32"/>
    <w:rsid w:val="00245C2D"/>
    <w:rPr>
      <w:rFonts w:ascii="Arial" w:eastAsia="Times New Roman" w:hAnsi="Arial" w:cs="Arial"/>
      <w:b/>
      <w:bCs/>
      <w:smallCaps/>
      <w:sz w:val="18"/>
      <w:szCs w:val="24"/>
    </w:rPr>
  </w:style>
  <w:style w:type="character" w:customStyle="1" w:styleId="Heading3Char12">
    <w:name w:val="Heading 3 Char12"/>
    <w:rsid w:val="00245C2D"/>
    <w:rPr>
      <w:rFonts w:ascii="Arial" w:eastAsia="Times New Roman" w:hAnsi="Arial" w:cs="Arial"/>
      <w:b/>
      <w:bCs/>
      <w:smallCaps/>
      <w:sz w:val="16"/>
      <w:szCs w:val="24"/>
    </w:rPr>
  </w:style>
  <w:style w:type="character" w:customStyle="1" w:styleId="TitleChar32">
    <w:name w:val="Title Char32"/>
    <w:rsid w:val="00245C2D"/>
    <w:rPr>
      <w:rFonts w:ascii="Arial Black" w:eastAsia="Times New Roman" w:hAnsi="Arial Black" w:cs="Times New Roman"/>
      <w:sz w:val="28"/>
      <w:szCs w:val="24"/>
    </w:rPr>
  </w:style>
  <w:style w:type="character" w:customStyle="1" w:styleId="BodyTextChar32">
    <w:name w:val="Body Text Char32"/>
    <w:rsid w:val="00245C2D"/>
    <w:rPr>
      <w:rFonts w:ascii="Arial" w:eastAsia="Times New Roman" w:hAnsi="Arial" w:cs="Times New Roman"/>
      <w:bCs/>
      <w:iCs/>
      <w:sz w:val="18"/>
      <w:szCs w:val="24"/>
      <w:lang w:val="x-none" w:eastAsia="x-none"/>
    </w:rPr>
  </w:style>
  <w:style w:type="character" w:customStyle="1" w:styleId="BodyText2Char12">
    <w:name w:val="Body Text 2 Char12"/>
    <w:rsid w:val="00245C2D"/>
    <w:rPr>
      <w:rFonts w:ascii="Arial" w:eastAsia="Times New Roman" w:hAnsi="Arial" w:cs="Times New Roman"/>
      <w:bCs/>
      <w:i/>
      <w:sz w:val="18"/>
      <w:szCs w:val="24"/>
    </w:rPr>
  </w:style>
  <w:style w:type="character" w:customStyle="1" w:styleId="HeaderChar72">
    <w:name w:val="Header Char72"/>
    <w:basedOn w:val="DefaultParagraphFont"/>
    <w:uiPriority w:val="99"/>
    <w:rsid w:val="00245C2D"/>
  </w:style>
  <w:style w:type="character" w:customStyle="1" w:styleId="FooterChar72">
    <w:name w:val="Footer Char72"/>
    <w:basedOn w:val="DefaultParagraphFont"/>
    <w:uiPriority w:val="99"/>
    <w:rsid w:val="00245C2D"/>
  </w:style>
  <w:style w:type="character" w:customStyle="1" w:styleId="Heading1Char42">
    <w:name w:val="Heading 1 Char42"/>
    <w:rsid w:val="00245C2D"/>
    <w:rPr>
      <w:rFonts w:ascii="Arial" w:eastAsia="Times New Roman" w:hAnsi="Arial" w:cs="Arial"/>
      <w:b/>
      <w:bCs/>
      <w:smallCaps/>
      <w:sz w:val="18"/>
      <w:szCs w:val="24"/>
    </w:rPr>
  </w:style>
  <w:style w:type="character" w:customStyle="1" w:styleId="Heading2Char12">
    <w:name w:val="Heading 2 Char12"/>
    <w:rsid w:val="00245C2D"/>
    <w:rPr>
      <w:rFonts w:ascii="Arial" w:eastAsia="Times New Roman" w:hAnsi="Arial" w:cs="Arial"/>
      <w:b/>
      <w:bCs/>
      <w:sz w:val="18"/>
      <w:szCs w:val="24"/>
    </w:rPr>
  </w:style>
  <w:style w:type="character" w:customStyle="1" w:styleId="Heading4Char12">
    <w:name w:val="Heading 4 Char12"/>
    <w:rsid w:val="00245C2D"/>
    <w:rPr>
      <w:rFonts w:ascii="Arial Narrow" w:eastAsia="Times New Roman" w:hAnsi="Arial Narrow" w:cs="Times New Roman"/>
      <w:b/>
      <w:sz w:val="20"/>
      <w:szCs w:val="20"/>
    </w:rPr>
  </w:style>
  <w:style w:type="character" w:customStyle="1" w:styleId="Heading5Char12">
    <w:name w:val="Heading 5 Char12"/>
    <w:rsid w:val="00245C2D"/>
    <w:rPr>
      <w:rFonts w:ascii="Times New Roman" w:eastAsia="Times New Roman" w:hAnsi="Times New Roman" w:cs="Times New Roman"/>
      <w:b/>
      <w:bCs/>
      <w:i/>
      <w:iCs/>
      <w:sz w:val="26"/>
      <w:szCs w:val="26"/>
    </w:rPr>
  </w:style>
  <w:style w:type="character" w:customStyle="1" w:styleId="Heading6Char12">
    <w:name w:val="Heading 6 Char12"/>
    <w:semiHidden/>
    <w:rsid w:val="00245C2D"/>
    <w:rPr>
      <w:rFonts w:ascii="Calibri" w:eastAsia="Times New Roman" w:hAnsi="Calibri" w:cs="Times New Roman"/>
      <w:b/>
      <w:bCs/>
      <w:lang w:val="x-none" w:eastAsia="x-none"/>
    </w:rPr>
  </w:style>
  <w:style w:type="character" w:customStyle="1" w:styleId="Heading7Char12">
    <w:name w:val="Heading 7 Char12"/>
    <w:semiHidden/>
    <w:rsid w:val="00245C2D"/>
    <w:rPr>
      <w:rFonts w:ascii="Calibri" w:eastAsia="Times New Roman" w:hAnsi="Calibri" w:cs="Times New Roman"/>
      <w:sz w:val="24"/>
      <w:szCs w:val="24"/>
      <w:lang w:val="x-none" w:eastAsia="x-none"/>
    </w:rPr>
  </w:style>
  <w:style w:type="character" w:customStyle="1" w:styleId="Heading8Char12">
    <w:name w:val="Heading 8 Char12"/>
    <w:semiHidden/>
    <w:rsid w:val="00245C2D"/>
    <w:rPr>
      <w:rFonts w:ascii="Calibri" w:eastAsia="Times New Roman" w:hAnsi="Calibri" w:cs="Times New Roman"/>
      <w:i/>
      <w:iCs/>
      <w:sz w:val="24"/>
      <w:szCs w:val="24"/>
      <w:lang w:val="x-none" w:eastAsia="x-none"/>
    </w:rPr>
  </w:style>
  <w:style w:type="character" w:customStyle="1" w:styleId="Heading9Char12">
    <w:name w:val="Heading 9 Char12"/>
    <w:rsid w:val="00245C2D"/>
    <w:rPr>
      <w:rFonts w:ascii="Times New Roman" w:eastAsia="Times New Roman" w:hAnsi="Times New Roman" w:cs="Times New Roman"/>
      <w:b/>
      <w:sz w:val="24"/>
      <w:szCs w:val="20"/>
    </w:rPr>
  </w:style>
  <w:style w:type="character" w:customStyle="1" w:styleId="CommentTextChar12">
    <w:name w:val="Comment Text Char12"/>
    <w:semiHidden/>
    <w:rsid w:val="00245C2D"/>
    <w:rPr>
      <w:rFonts w:ascii="Times New Roman" w:eastAsia="Times New Roman" w:hAnsi="Times New Roman" w:cs="Times New Roman"/>
      <w:sz w:val="20"/>
      <w:szCs w:val="20"/>
    </w:rPr>
  </w:style>
  <w:style w:type="character" w:customStyle="1" w:styleId="CommentSubjectChar12">
    <w:name w:val="Comment Subject Char12"/>
    <w:semiHidden/>
    <w:rsid w:val="00245C2D"/>
    <w:rPr>
      <w:rFonts w:ascii="Times New Roman" w:eastAsia="Times New Roman" w:hAnsi="Times New Roman" w:cs="Times New Roman"/>
      <w:sz w:val="20"/>
      <w:szCs w:val="20"/>
    </w:rPr>
  </w:style>
  <w:style w:type="character" w:customStyle="1" w:styleId="BalloonTextChar12">
    <w:name w:val="Balloon Text Char12"/>
    <w:uiPriority w:val="99"/>
    <w:semiHidden/>
    <w:rsid w:val="00245C2D"/>
    <w:rPr>
      <w:rFonts w:ascii="Tahoma" w:eastAsia="Times New Roman" w:hAnsi="Tahoma" w:cs="Times New Roman"/>
      <w:sz w:val="16"/>
      <w:szCs w:val="16"/>
      <w:lang w:val="x-none" w:eastAsia="x-none"/>
    </w:rPr>
  </w:style>
  <w:style w:type="character" w:customStyle="1" w:styleId="TitleChar42">
    <w:name w:val="Title Char42"/>
    <w:rsid w:val="00245C2D"/>
    <w:rPr>
      <w:rFonts w:ascii="Arial Black" w:eastAsia="Times New Roman" w:hAnsi="Arial Black" w:cs="Times New Roman"/>
      <w:sz w:val="28"/>
      <w:szCs w:val="24"/>
    </w:rPr>
  </w:style>
  <w:style w:type="character" w:customStyle="1" w:styleId="BodyTextChar42">
    <w:name w:val="Body Text Char42"/>
    <w:rsid w:val="00245C2D"/>
    <w:rPr>
      <w:rFonts w:ascii="Arial" w:eastAsia="Times New Roman" w:hAnsi="Arial" w:cs="Times New Roman"/>
      <w:bCs/>
      <w:iCs/>
      <w:sz w:val="18"/>
      <w:szCs w:val="24"/>
      <w:lang w:val="x-none" w:eastAsia="x-none"/>
    </w:rPr>
  </w:style>
  <w:style w:type="character" w:customStyle="1" w:styleId="BodyText2Char22">
    <w:name w:val="Body Text 2 Char22"/>
    <w:rsid w:val="00245C2D"/>
    <w:rPr>
      <w:rFonts w:ascii="Arial" w:eastAsia="Times New Roman" w:hAnsi="Arial" w:cs="Times New Roman"/>
      <w:bCs/>
      <w:i/>
      <w:sz w:val="18"/>
      <w:szCs w:val="24"/>
    </w:rPr>
  </w:style>
  <w:style w:type="character" w:customStyle="1" w:styleId="BodyText3Char12">
    <w:name w:val="Body Text 3 Char12"/>
    <w:rsid w:val="00245C2D"/>
    <w:rPr>
      <w:rFonts w:ascii="Arial" w:eastAsia="Times New Roman" w:hAnsi="Arial" w:cs="Arial"/>
      <w:sz w:val="18"/>
      <w:szCs w:val="24"/>
    </w:rPr>
  </w:style>
  <w:style w:type="character" w:customStyle="1" w:styleId="FootnoteTextChar12">
    <w:name w:val="Footnote Text Char12"/>
    <w:semiHidden/>
    <w:rsid w:val="00245C2D"/>
    <w:rPr>
      <w:rFonts w:ascii="Times New Roman" w:eastAsia="Times New Roman" w:hAnsi="Times New Roman" w:cs="Times New Roman"/>
      <w:sz w:val="20"/>
      <w:szCs w:val="20"/>
    </w:rPr>
  </w:style>
  <w:style w:type="character" w:customStyle="1" w:styleId="BodyTextIndentChar12">
    <w:name w:val="Body Text Indent Char12"/>
    <w:rsid w:val="00245C2D"/>
    <w:rPr>
      <w:rFonts w:ascii="Arial" w:eastAsia="Times New Roman" w:hAnsi="Arial" w:cs="Times New Roman"/>
      <w:sz w:val="20"/>
      <w:szCs w:val="20"/>
      <w:lang w:val="x-none" w:eastAsia="x-none"/>
    </w:rPr>
  </w:style>
  <w:style w:type="paragraph" w:customStyle="1" w:styleId="Boldbody12">
    <w:name w:val="Bold body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2">
    <w:name w:val="Document Map Char12"/>
    <w:semiHidden/>
    <w:rsid w:val="00245C2D"/>
    <w:rPr>
      <w:rFonts w:ascii="Tahoma" w:eastAsia="Times New Roman" w:hAnsi="Tahoma" w:cs="Tahoma"/>
      <w:sz w:val="20"/>
      <w:szCs w:val="20"/>
      <w:shd w:val="clear" w:color="auto" w:fill="000080"/>
    </w:rPr>
  </w:style>
  <w:style w:type="character" w:customStyle="1" w:styleId="BodyTextFirstIndentChar12">
    <w:name w:val="Body Text First Indent Char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245C2D"/>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245C2D"/>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245C2D"/>
    <w:rPr>
      <w:rFonts w:ascii="Times New Roman" w:eastAsia="Times New Roman" w:hAnsi="Times New Roman" w:cs="Times New Roman"/>
      <w:sz w:val="16"/>
      <w:szCs w:val="16"/>
      <w:lang w:val="x-none" w:eastAsia="x-none"/>
    </w:rPr>
  </w:style>
  <w:style w:type="character" w:customStyle="1" w:styleId="ClosingChar12">
    <w:name w:val="Closing Char12"/>
    <w:rsid w:val="00245C2D"/>
    <w:rPr>
      <w:rFonts w:ascii="Times New Roman" w:eastAsia="Times New Roman" w:hAnsi="Times New Roman" w:cs="Times New Roman"/>
      <w:sz w:val="24"/>
      <w:szCs w:val="24"/>
      <w:lang w:val="x-none" w:eastAsia="x-none"/>
    </w:rPr>
  </w:style>
  <w:style w:type="character" w:customStyle="1" w:styleId="DateChar12">
    <w:name w:val="Date Char12"/>
    <w:rsid w:val="00245C2D"/>
    <w:rPr>
      <w:rFonts w:ascii="Times New Roman" w:eastAsia="Times New Roman" w:hAnsi="Times New Roman" w:cs="Times New Roman"/>
      <w:sz w:val="24"/>
      <w:szCs w:val="24"/>
      <w:lang w:val="x-none" w:eastAsia="x-none"/>
    </w:rPr>
  </w:style>
  <w:style w:type="character" w:customStyle="1" w:styleId="E-mailSignatureChar12">
    <w:name w:val="E-mail Signature Char12"/>
    <w:rsid w:val="00245C2D"/>
    <w:rPr>
      <w:rFonts w:ascii="Times New Roman" w:eastAsia="Times New Roman" w:hAnsi="Times New Roman" w:cs="Times New Roman"/>
      <w:sz w:val="24"/>
      <w:szCs w:val="24"/>
      <w:lang w:val="x-none" w:eastAsia="x-none"/>
    </w:rPr>
  </w:style>
  <w:style w:type="character" w:customStyle="1" w:styleId="EndnoteTextChar12">
    <w:name w:val="Endnote Text Char12"/>
    <w:rsid w:val="00245C2D"/>
    <w:rPr>
      <w:rFonts w:ascii="Times New Roman" w:eastAsia="Times New Roman" w:hAnsi="Times New Roman" w:cs="Times New Roman"/>
      <w:sz w:val="20"/>
      <w:szCs w:val="20"/>
    </w:rPr>
  </w:style>
  <w:style w:type="character" w:customStyle="1" w:styleId="HTMLAddressChar12">
    <w:name w:val="HTML Address Char12"/>
    <w:rsid w:val="00245C2D"/>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245C2D"/>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245C2D"/>
    <w:rPr>
      <w:rFonts w:ascii="Courier New" w:eastAsia="Times New Roman" w:hAnsi="Courier New" w:cs="Courier New"/>
      <w:sz w:val="20"/>
      <w:szCs w:val="20"/>
    </w:rPr>
  </w:style>
  <w:style w:type="character" w:customStyle="1" w:styleId="MessageHeaderChar12">
    <w:name w:val="Message Header Char12"/>
    <w:rsid w:val="00245C2D"/>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245C2D"/>
    <w:rPr>
      <w:rFonts w:ascii="Times New Roman" w:eastAsia="Times New Roman" w:hAnsi="Times New Roman" w:cs="Times New Roman"/>
      <w:sz w:val="24"/>
      <w:szCs w:val="24"/>
      <w:lang w:val="x-none" w:eastAsia="x-none"/>
    </w:rPr>
  </w:style>
  <w:style w:type="character" w:customStyle="1" w:styleId="PlainTextChar12">
    <w:name w:val="Plain Text Char12"/>
    <w:rsid w:val="00245C2D"/>
    <w:rPr>
      <w:rFonts w:ascii="Courier New" w:eastAsia="Times New Roman" w:hAnsi="Courier New" w:cs="Times New Roman"/>
      <w:sz w:val="20"/>
      <w:szCs w:val="20"/>
      <w:lang w:val="x-none" w:eastAsia="x-none"/>
    </w:rPr>
  </w:style>
  <w:style w:type="character" w:customStyle="1" w:styleId="QuoteChar12">
    <w:name w:val="Quote Char1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245C2D"/>
    <w:rPr>
      <w:rFonts w:ascii="Times New Roman" w:eastAsia="Times New Roman" w:hAnsi="Times New Roman" w:cs="Times New Roman"/>
      <w:sz w:val="24"/>
      <w:szCs w:val="24"/>
      <w:lang w:val="x-none" w:eastAsia="x-none"/>
    </w:rPr>
  </w:style>
  <w:style w:type="character" w:customStyle="1" w:styleId="SignatureChar12">
    <w:name w:val="Signature Char12"/>
    <w:rsid w:val="00245C2D"/>
    <w:rPr>
      <w:rFonts w:ascii="Times New Roman" w:eastAsia="Times New Roman" w:hAnsi="Times New Roman" w:cs="Times New Roman"/>
      <w:sz w:val="24"/>
      <w:szCs w:val="24"/>
      <w:lang w:val="x-none" w:eastAsia="x-none"/>
    </w:rPr>
  </w:style>
  <w:style w:type="character" w:customStyle="1" w:styleId="SubtitleChar12">
    <w:name w:val="Subtitle Char12"/>
    <w:rsid w:val="00245C2D"/>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245C2D"/>
  </w:style>
  <w:style w:type="character" w:customStyle="1" w:styleId="FooterChar82">
    <w:name w:val="Footer Char82"/>
    <w:basedOn w:val="DefaultParagraphFont"/>
    <w:uiPriority w:val="99"/>
    <w:rsid w:val="00245C2D"/>
  </w:style>
  <w:style w:type="character" w:customStyle="1" w:styleId="Heading1Char51">
    <w:name w:val="Heading 1 Char51"/>
    <w:rsid w:val="00245C2D"/>
    <w:rPr>
      <w:rFonts w:ascii="Arial" w:eastAsia="Times New Roman" w:hAnsi="Arial" w:cs="Arial"/>
      <w:b/>
      <w:bCs/>
      <w:smallCaps/>
      <w:sz w:val="18"/>
      <w:szCs w:val="24"/>
    </w:rPr>
  </w:style>
  <w:style w:type="character" w:customStyle="1" w:styleId="CommentTextChar21">
    <w:name w:val="Comment Text Char21"/>
    <w:semiHidden/>
    <w:rsid w:val="00245C2D"/>
    <w:rPr>
      <w:rFonts w:ascii="Times New Roman" w:eastAsia="Times New Roman" w:hAnsi="Times New Roman" w:cs="Times New Roman"/>
      <w:sz w:val="20"/>
      <w:szCs w:val="20"/>
    </w:rPr>
  </w:style>
  <w:style w:type="character" w:customStyle="1" w:styleId="CommentSubjectChar21">
    <w:name w:val="Comment Subject Char21"/>
    <w:semiHidden/>
    <w:rsid w:val="00245C2D"/>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245C2D"/>
    <w:rPr>
      <w:rFonts w:ascii="Tahoma" w:eastAsia="Times New Roman" w:hAnsi="Tahoma" w:cs="Times New Roman"/>
      <w:sz w:val="16"/>
      <w:szCs w:val="16"/>
      <w:lang w:val="x-none" w:eastAsia="x-none"/>
    </w:rPr>
  </w:style>
  <w:style w:type="character" w:customStyle="1" w:styleId="TitleChar52">
    <w:name w:val="Title Char52"/>
    <w:rsid w:val="00245C2D"/>
    <w:rPr>
      <w:rFonts w:ascii="Arial Black" w:eastAsia="Times New Roman" w:hAnsi="Arial Black" w:cs="Times New Roman"/>
      <w:sz w:val="28"/>
      <w:szCs w:val="24"/>
    </w:rPr>
  </w:style>
  <w:style w:type="character" w:customStyle="1" w:styleId="BodyTextChar51">
    <w:name w:val="Body Text Char51"/>
    <w:rsid w:val="00245C2D"/>
    <w:rPr>
      <w:rFonts w:ascii="Arial" w:eastAsia="Times New Roman" w:hAnsi="Arial" w:cs="Times New Roman"/>
      <w:bCs/>
      <w:iCs/>
      <w:sz w:val="18"/>
      <w:szCs w:val="24"/>
      <w:lang w:val="x-none" w:eastAsia="x-none"/>
    </w:rPr>
  </w:style>
  <w:style w:type="character" w:customStyle="1" w:styleId="BodyText2Char31">
    <w:name w:val="Body Text 2 Char31"/>
    <w:rsid w:val="00245C2D"/>
    <w:rPr>
      <w:rFonts w:ascii="Arial" w:eastAsia="Times New Roman" w:hAnsi="Arial" w:cs="Times New Roman"/>
      <w:bCs/>
      <w:i/>
      <w:sz w:val="18"/>
      <w:szCs w:val="24"/>
    </w:rPr>
  </w:style>
  <w:style w:type="paragraph" w:customStyle="1" w:styleId="Reverse11">
    <w:name w:val="Reverse1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1">
    <w:name w:val="Body Text 3 Char21"/>
    <w:rsid w:val="00245C2D"/>
    <w:rPr>
      <w:rFonts w:ascii="Arial" w:eastAsia="Times New Roman" w:hAnsi="Arial" w:cs="Arial"/>
      <w:sz w:val="18"/>
      <w:szCs w:val="24"/>
    </w:rPr>
  </w:style>
  <w:style w:type="character" w:customStyle="1" w:styleId="FootnoteTextChar21">
    <w:name w:val="Footnote Text Char21"/>
    <w:semiHidden/>
    <w:rsid w:val="00245C2D"/>
    <w:rPr>
      <w:rFonts w:ascii="Times New Roman" w:eastAsia="Times New Roman" w:hAnsi="Times New Roman" w:cs="Times New Roman"/>
      <w:sz w:val="20"/>
      <w:szCs w:val="20"/>
    </w:rPr>
  </w:style>
  <w:style w:type="character" w:customStyle="1" w:styleId="laura11">
    <w:name w:val="laura11"/>
    <w:semiHidden/>
    <w:rsid w:val="00245C2D"/>
    <w:rPr>
      <w:rFonts w:ascii="Arial" w:hAnsi="Arial" w:cs="Arial"/>
      <w:color w:val="auto"/>
      <w:sz w:val="20"/>
      <w:szCs w:val="20"/>
    </w:rPr>
  </w:style>
  <w:style w:type="character" w:customStyle="1" w:styleId="BodyTextIndentChar21">
    <w:name w:val="Body Text Indent Char21"/>
    <w:rsid w:val="00245C2D"/>
    <w:rPr>
      <w:rFonts w:ascii="Arial" w:eastAsia="Times New Roman" w:hAnsi="Arial" w:cs="Times New Roman"/>
      <w:sz w:val="20"/>
      <w:szCs w:val="20"/>
      <w:lang w:val="x-none" w:eastAsia="x-none"/>
    </w:rPr>
  </w:style>
  <w:style w:type="paragraph" w:customStyle="1" w:styleId="Boldbody21">
    <w:name w:val="Bold body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1">
    <w:name w:val="Subhead1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1">
    <w:name w:val="Bold body Char11"/>
    <w:rsid w:val="00245C2D"/>
    <w:rPr>
      <w:rFonts w:ascii="Times" w:hAnsi="Times"/>
      <w:b/>
      <w:sz w:val="18"/>
      <w:lang w:val="en-US" w:eastAsia="en-US" w:bidi="ar-SA"/>
    </w:rPr>
  </w:style>
  <w:style w:type="character" w:customStyle="1" w:styleId="DocumentMapChar21">
    <w:name w:val="Document Map Char21"/>
    <w:semiHidden/>
    <w:rsid w:val="00245C2D"/>
    <w:rPr>
      <w:rFonts w:ascii="Tahoma" w:eastAsia="Times New Roman" w:hAnsi="Tahoma" w:cs="Tahoma"/>
      <w:sz w:val="20"/>
      <w:szCs w:val="20"/>
      <w:shd w:val="clear" w:color="auto" w:fill="000080"/>
    </w:rPr>
  </w:style>
  <w:style w:type="paragraph" w:customStyle="1" w:styleId="OPModuleTitle11">
    <w:name w:val="OP Module Title11"/>
    <w:basedOn w:val="Title"/>
    <w:rsid w:val="00245C2D"/>
    <w:pPr>
      <w:spacing w:before="60"/>
      <w:jc w:val="left"/>
    </w:pPr>
    <w:rPr>
      <w:rFonts w:ascii="Arial Narrow" w:hAnsi="Arial Narrow" w:cs="Arial"/>
      <w:b/>
      <w:bCs/>
      <w:iCs/>
      <w:color w:val="000000"/>
      <w:szCs w:val="18"/>
    </w:rPr>
  </w:style>
  <w:style w:type="character" w:customStyle="1" w:styleId="OPModuleTitleChar11">
    <w:name w:val="OP Module Title Char11"/>
    <w:rsid w:val="00245C2D"/>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245C2D"/>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245C2D"/>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245C2D"/>
    <w:rPr>
      <w:rFonts w:ascii="Times New Roman" w:eastAsia="Times New Roman" w:hAnsi="Times New Roman" w:cs="Times New Roman"/>
      <w:sz w:val="16"/>
      <w:szCs w:val="16"/>
      <w:lang w:val="x-none" w:eastAsia="x-none"/>
    </w:rPr>
  </w:style>
  <w:style w:type="character" w:customStyle="1" w:styleId="ClosingChar21">
    <w:name w:val="Closing Char21"/>
    <w:rsid w:val="00245C2D"/>
    <w:rPr>
      <w:rFonts w:ascii="Times New Roman" w:eastAsia="Times New Roman" w:hAnsi="Times New Roman" w:cs="Times New Roman"/>
      <w:sz w:val="24"/>
      <w:szCs w:val="24"/>
      <w:lang w:val="x-none" w:eastAsia="x-none"/>
    </w:rPr>
  </w:style>
  <w:style w:type="character" w:customStyle="1" w:styleId="DateChar21">
    <w:name w:val="Date Char21"/>
    <w:rsid w:val="00245C2D"/>
    <w:rPr>
      <w:rFonts w:ascii="Times New Roman" w:eastAsia="Times New Roman" w:hAnsi="Times New Roman" w:cs="Times New Roman"/>
      <w:sz w:val="24"/>
      <w:szCs w:val="24"/>
      <w:lang w:val="x-none" w:eastAsia="x-none"/>
    </w:rPr>
  </w:style>
  <w:style w:type="character" w:customStyle="1" w:styleId="E-mailSignatureChar21">
    <w:name w:val="E-mail Signature Char21"/>
    <w:rsid w:val="00245C2D"/>
    <w:rPr>
      <w:rFonts w:ascii="Times New Roman" w:eastAsia="Times New Roman" w:hAnsi="Times New Roman" w:cs="Times New Roman"/>
      <w:sz w:val="24"/>
      <w:szCs w:val="24"/>
      <w:lang w:val="x-none" w:eastAsia="x-none"/>
    </w:rPr>
  </w:style>
  <w:style w:type="character" w:customStyle="1" w:styleId="EndnoteTextChar21">
    <w:name w:val="Endnote Text Char21"/>
    <w:rsid w:val="00245C2D"/>
    <w:rPr>
      <w:rFonts w:ascii="Times New Roman" w:eastAsia="Times New Roman" w:hAnsi="Times New Roman" w:cs="Times New Roman"/>
      <w:sz w:val="20"/>
      <w:szCs w:val="20"/>
    </w:rPr>
  </w:style>
  <w:style w:type="character" w:customStyle="1" w:styleId="HTMLAddressChar21">
    <w:name w:val="HTML Address Char21"/>
    <w:rsid w:val="00245C2D"/>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245C2D"/>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245C2D"/>
    <w:rPr>
      <w:rFonts w:ascii="Courier New" w:eastAsia="Times New Roman" w:hAnsi="Courier New" w:cs="Courier New"/>
      <w:sz w:val="20"/>
      <w:szCs w:val="20"/>
    </w:rPr>
  </w:style>
  <w:style w:type="character" w:customStyle="1" w:styleId="MessageHeaderChar21">
    <w:name w:val="Message Header Char21"/>
    <w:rsid w:val="00245C2D"/>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245C2D"/>
    <w:rPr>
      <w:rFonts w:ascii="Times New Roman" w:eastAsia="Times New Roman" w:hAnsi="Times New Roman" w:cs="Times New Roman"/>
      <w:sz w:val="24"/>
      <w:szCs w:val="24"/>
      <w:lang w:val="x-none" w:eastAsia="x-none"/>
    </w:rPr>
  </w:style>
  <w:style w:type="character" w:customStyle="1" w:styleId="PlainTextChar21">
    <w:name w:val="Plain Text Char21"/>
    <w:rsid w:val="00245C2D"/>
    <w:rPr>
      <w:rFonts w:ascii="Courier New" w:eastAsia="Times New Roman" w:hAnsi="Courier New" w:cs="Times New Roman"/>
      <w:sz w:val="20"/>
      <w:szCs w:val="20"/>
      <w:lang w:val="x-none" w:eastAsia="x-none"/>
    </w:rPr>
  </w:style>
  <w:style w:type="character" w:customStyle="1" w:styleId="QuoteChar21">
    <w:name w:val="Quote Char2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245C2D"/>
    <w:rPr>
      <w:rFonts w:ascii="Times New Roman" w:eastAsia="Times New Roman" w:hAnsi="Times New Roman" w:cs="Times New Roman"/>
      <w:sz w:val="24"/>
      <w:szCs w:val="24"/>
      <w:lang w:val="x-none" w:eastAsia="x-none"/>
    </w:rPr>
  </w:style>
  <w:style w:type="character" w:customStyle="1" w:styleId="SignatureChar21">
    <w:name w:val="Signature Char21"/>
    <w:rsid w:val="00245C2D"/>
    <w:rPr>
      <w:rFonts w:ascii="Times New Roman" w:eastAsia="Times New Roman" w:hAnsi="Times New Roman" w:cs="Times New Roman"/>
      <w:sz w:val="24"/>
      <w:szCs w:val="24"/>
      <w:lang w:val="x-none" w:eastAsia="x-none"/>
    </w:rPr>
  </w:style>
  <w:style w:type="character" w:customStyle="1" w:styleId="SubtitleChar21">
    <w:name w:val="Subtitle Char21"/>
    <w:rsid w:val="00245C2D"/>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245C2D"/>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245C2D"/>
  </w:style>
  <w:style w:type="character" w:customStyle="1" w:styleId="FooterChar91">
    <w:name w:val="Footer Char91"/>
    <w:basedOn w:val="DefaultParagraphFont"/>
    <w:uiPriority w:val="99"/>
    <w:rsid w:val="00245C2D"/>
  </w:style>
  <w:style w:type="character" w:customStyle="1" w:styleId="TitleChar62">
    <w:name w:val="Title Char62"/>
    <w:rsid w:val="00245C2D"/>
    <w:rPr>
      <w:rFonts w:ascii="Arial Black" w:eastAsia="Times New Roman" w:hAnsi="Arial Black" w:cs="Times New Roman"/>
      <w:sz w:val="28"/>
      <w:szCs w:val="24"/>
    </w:rPr>
  </w:style>
  <w:style w:type="character" w:customStyle="1" w:styleId="HeaderChar101">
    <w:name w:val="Header Char101"/>
    <w:basedOn w:val="DefaultParagraphFont"/>
    <w:uiPriority w:val="99"/>
    <w:rsid w:val="00245C2D"/>
  </w:style>
  <w:style w:type="character" w:customStyle="1" w:styleId="FooterChar101">
    <w:name w:val="Footer Char101"/>
    <w:basedOn w:val="DefaultParagraphFont"/>
    <w:uiPriority w:val="99"/>
    <w:rsid w:val="00245C2D"/>
  </w:style>
  <w:style w:type="character" w:customStyle="1" w:styleId="TitleChar72">
    <w:name w:val="Title Char72"/>
    <w:rsid w:val="00245C2D"/>
    <w:rPr>
      <w:rFonts w:ascii="Arial Black" w:eastAsia="Times New Roman" w:hAnsi="Arial Black" w:cs="Times New Roman"/>
      <w:sz w:val="28"/>
      <w:szCs w:val="24"/>
    </w:rPr>
  </w:style>
  <w:style w:type="character" w:customStyle="1" w:styleId="HeaderChar112">
    <w:name w:val="Header Char112"/>
    <w:basedOn w:val="DefaultParagraphFont"/>
    <w:uiPriority w:val="99"/>
    <w:rsid w:val="00245C2D"/>
  </w:style>
  <w:style w:type="character" w:customStyle="1" w:styleId="FooterChar112">
    <w:name w:val="Footer Char112"/>
    <w:basedOn w:val="DefaultParagraphFont"/>
    <w:uiPriority w:val="99"/>
    <w:rsid w:val="00245C2D"/>
  </w:style>
  <w:style w:type="character" w:customStyle="1" w:styleId="TitleChar81">
    <w:name w:val="Title Char81"/>
    <w:rsid w:val="00245C2D"/>
    <w:rPr>
      <w:rFonts w:ascii="Arial Black" w:eastAsia="Times New Roman" w:hAnsi="Arial Black" w:cs="Times New Roman"/>
      <w:sz w:val="28"/>
      <w:szCs w:val="24"/>
    </w:rPr>
  </w:style>
  <w:style w:type="character" w:customStyle="1" w:styleId="HeaderChar121">
    <w:name w:val="Header Char121"/>
    <w:basedOn w:val="DefaultParagraphFont"/>
    <w:uiPriority w:val="99"/>
    <w:rsid w:val="00245C2D"/>
  </w:style>
  <w:style w:type="character" w:customStyle="1" w:styleId="FooterChar121">
    <w:name w:val="Footer Char121"/>
    <w:basedOn w:val="DefaultParagraphFont"/>
    <w:uiPriority w:val="99"/>
    <w:rsid w:val="00245C2D"/>
  </w:style>
  <w:style w:type="character" w:customStyle="1" w:styleId="TitleChar91">
    <w:name w:val="Title Char91"/>
    <w:rsid w:val="00245C2D"/>
    <w:rPr>
      <w:rFonts w:ascii="Arial Black" w:eastAsia="Times New Roman" w:hAnsi="Arial Black" w:cs="Times New Roman"/>
      <w:sz w:val="28"/>
      <w:szCs w:val="24"/>
    </w:rPr>
  </w:style>
  <w:style w:type="character" w:customStyle="1" w:styleId="HeaderChar131">
    <w:name w:val="Header Char131"/>
    <w:basedOn w:val="DefaultParagraphFont"/>
    <w:uiPriority w:val="99"/>
    <w:rsid w:val="00245C2D"/>
  </w:style>
  <w:style w:type="character" w:customStyle="1" w:styleId="FooterChar131">
    <w:name w:val="Footer Char131"/>
    <w:basedOn w:val="DefaultParagraphFont"/>
    <w:uiPriority w:val="99"/>
    <w:rsid w:val="00245C2D"/>
  </w:style>
  <w:style w:type="character" w:customStyle="1" w:styleId="TitleChar101">
    <w:name w:val="Title Char101"/>
    <w:rsid w:val="00245C2D"/>
    <w:rPr>
      <w:rFonts w:ascii="Arial Black" w:eastAsia="Times New Roman" w:hAnsi="Arial Black" w:cs="Times New Roman"/>
      <w:sz w:val="28"/>
      <w:szCs w:val="24"/>
    </w:rPr>
  </w:style>
  <w:style w:type="character" w:customStyle="1" w:styleId="HeaderChar141">
    <w:name w:val="Header Char141"/>
    <w:basedOn w:val="DefaultParagraphFont"/>
    <w:uiPriority w:val="99"/>
    <w:rsid w:val="00245C2D"/>
  </w:style>
  <w:style w:type="character" w:customStyle="1" w:styleId="FooterChar141">
    <w:name w:val="Footer Char141"/>
    <w:basedOn w:val="DefaultParagraphFont"/>
    <w:uiPriority w:val="99"/>
    <w:rsid w:val="00245C2D"/>
  </w:style>
  <w:style w:type="character" w:customStyle="1" w:styleId="BodyTextChar61">
    <w:name w:val="Body Text Char61"/>
    <w:rsid w:val="00245C2D"/>
    <w:rPr>
      <w:rFonts w:ascii="Arial" w:eastAsia="Times New Roman" w:hAnsi="Arial" w:cs="Times New Roman"/>
      <w:bCs/>
      <w:iCs/>
      <w:sz w:val="18"/>
      <w:szCs w:val="24"/>
      <w:lang w:val="x-none" w:eastAsia="x-none"/>
    </w:rPr>
  </w:style>
  <w:style w:type="character" w:customStyle="1" w:styleId="BodyText2Char41">
    <w:name w:val="Body Text 2 Char41"/>
    <w:rsid w:val="00245C2D"/>
    <w:rPr>
      <w:rFonts w:ascii="Arial" w:eastAsia="Times New Roman" w:hAnsi="Arial" w:cs="Times New Roman"/>
      <w:bCs/>
      <w:i/>
      <w:sz w:val="18"/>
      <w:szCs w:val="24"/>
    </w:rPr>
  </w:style>
  <w:style w:type="character" w:customStyle="1" w:styleId="OPModuleTitleChar21">
    <w:name w:val="OP Module Title Char21"/>
    <w:rsid w:val="00245C2D"/>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245C2D"/>
  </w:style>
  <w:style w:type="character" w:customStyle="1" w:styleId="FooterChar151">
    <w:name w:val="Footer Char151"/>
    <w:basedOn w:val="DefaultParagraphFont"/>
    <w:uiPriority w:val="99"/>
    <w:rsid w:val="00245C2D"/>
  </w:style>
  <w:style w:type="character" w:customStyle="1" w:styleId="HeaderChar161">
    <w:name w:val="Header Char161"/>
    <w:basedOn w:val="DefaultParagraphFont"/>
    <w:uiPriority w:val="99"/>
    <w:rsid w:val="00245C2D"/>
  </w:style>
  <w:style w:type="character" w:customStyle="1" w:styleId="FooterChar161">
    <w:name w:val="Footer Char161"/>
    <w:basedOn w:val="DefaultParagraphFont"/>
    <w:uiPriority w:val="99"/>
    <w:rsid w:val="00245C2D"/>
  </w:style>
  <w:style w:type="paragraph" w:customStyle="1" w:styleId="OPModuleTitle21">
    <w:name w:val="OP Module Title21"/>
    <w:basedOn w:val="Title"/>
    <w:rsid w:val="00245C2D"/>
    <w:pPr>
      <w:spacing w:before="60"/>
      <w:jc w:val="left"/>
    </w:pPr>
    <w:rPr>
      <w:rFonts w:ascii="Arial Narrow" w:hAnsi="Arial Narrow" w:cs="Arial"/>
      <w:b/>
      <w:bCs/>
      <w:iCs/>
      <w:color w:val="000000"/>
      <w:szCs w:val="18"/>
    </w:rPr>
  </w:style>
  <w:style w:type="character" w:customStyle="1" w:styleId="OPModuleTitleChar31">
    <w:name w:val="OP Module Title Char31"/>
    <w:rsid w:val="00245C2D"/>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245C2D"/>
  </w:style>
  <w:style w:type="character" w:customStyle="1" w:styleId="FooterChar171">
    <w:name w:val="Footer Char171"/>
    <w:basedOn w:val="DefaultParagraphFont"/>
    <w:uiPriority w:val="99"/>
    <w:rsid w:val="00245C2D"/>
  </w:style>
  <w:style w:type="paragraph" w:customStyle="1" w:styleId="OPModuleTitle31">
    <w:name w:val="OP Module Title31"/>
    <w:basedOn w:val="Title"/>
    <w:rsid w:val="00245C2D"/>
    <w:pPr>
      <w:spacing w:before="60"/>
      <w:jc w:val="left"/>
    </w:pPr>
    <w:rPr>
      <w:rFonts w:ascii="Arial Narrow" w:hAnsi="Arial Narrow" w:cs="Arial"/>
      <w:b/>
      <w:bCs/>
      <w:iCs/>
      <w:color w:val="000000"/>
      <w:szCs w:val="18"/>
    </w:rPr>
  </w:style>
  <w:style w:type="character" w:customStyle="1" w:styleId="OPModuleTitleChar41">
    <w:name w:val="OP Module Title Char41"/>
    <w:rsid w:val="00245C2D"/>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245C2D"/>
  </w:style>
  <w:style w:type="character" w:customStyle="1" w:styleId="FooterChar181">
    <w:name w:val="Footer Char181"/>
    <w:basedOn w:val="DefaultParagraphFont"/>
    <w:uiPriority w:val="99"/>
    <w:rsid w:val="00245C2D"/>
  </w:style>
  <w:style w:type="paragraph" w:customStyle="1" w:styleId="OPModuleTitle41">
    <w:name w:val="OP Module Title41"/>
    <w:basedOn w:val="Title"/>
    <w:rsid w:val="00245C2D"/>
    <w:pPr>
      <w:spacing w:before="60"/>
      <w:jc w:val="left"/>
    </w:pPr>
    <w:rPr>
      <w:rFonts w:ascii="Arial Narrow" w:hAnsi="Arial Narrow" w:cs="Arial"/>
      <w:b/>
      <w:bCs/>
      <w:iCs/>
      <w:color w:val="000000"/>
      <w:szCs w:val="18"/>
    </w:rPr>
  </w:style>
  <w:style w:type="character" w:customStyle="1" w:styleId="OPModuleTitleChar51">
    <w:name w:val="OP Module Title Char51"/>
    <w:rsid w:val="00245C2D"/>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245C2D"/>
  </w:style>
  <w:style w:type="character" w:customStyle="1" w:styleId="FooterChar20">
    <w:name w:val="Footer Char20"/>
    <w:basedOn w:val="DefaultParagraphFont"/>
    <w:uiPriority w:val="99"/>
    <w:rsid w:val="00245C2D"/>
  </w:style>
  <w:style w:type="character" w:customStyle="1" w:styleId="TitleChar14">
    <w:name w:val="Title Char14"/>
    <w:rsid w:val="00245C2D"/>
    <w:rPr>
      <w:rFonts w:ascii="Arial Black" w:eastAsia="Times New Roman" w:hAnsi="Arial Black" w:cs="Times New Roman"/>
      <w:sz w:val="28"/>
      <w:szCs w:val="24"/>
    </w:rPr>
  </w:style>
  <w:style w:type="character" w:customStyle="1" w:styleId="HeaderChar23">
    <w:name w:val="Header Char23"/>
    <w:basedOn w:val="DefaultParagraphFont"/>
    <w:uiPriority w:val="99"/>
    <w:rsid w:val="00245C2D"/>
  </w:style>
  <w:style w:type="character" w:customStyle="1" w:styleId="FooterChar23">
    <w:name w:val="Footer Char23"/>
    <w:basedOn w:val="DefaultParagraphFont"/>
    <w:uiPriority w:val="99"/>
    <w:rsid w:val="00245C2D"/>
  </w:style>
  <w:style w:type="character" w:customStyle="1" w:styleId="TitleChar15">
    <w:name w:val="Title Char15"/>
    <w:rsid w:val="00245C2D"/>
    <w:rPr>
      <w:rFonts w:ascii="Arial Black" w:eastAsia="Times New Roman" w:hAnsi="Arial Black" w:cs="Times New Roman"/>
      <w:sz w:val="28"/>
      <w:szCs w:val="24"/>
    </w:rPr>
  </w:style>
  <w:style w:type="character" w:customStyle="1" w:styleId="HeaderChar24">
    <w:name w:val="Header Char24"/>
    <w:basedOn w:val="DefaultParagraphFont"/>
    <w:uiPriority w:val="99"/>
    <w:rsid w:val="00245C2D"/>
  </w:style>
  <w:style w:type="character" w:customStyle="1" w:styleId="FooterChar24">
    <w:name w:val="Footer Char24"/>
    <w:basedOn w:val="DefaultParagraphFont"/>
    <w:uiPriority w:val="99"/>
    <w:rsid w:val="00245C2D"/>
  </w:style>
  <w:style w:type="character" w:customStyle="1" w:styleId="TitleChar16">
    <w:name w:val="Title Char16"/>
    <w:rsid w:val="00245C2D"/>
    <w:rPr>
      <w:rFonts w:ascii="Arial Black" w:eastAsia="Times New Roman" w:hAnsi="Arial Black" w:cs="Times New Roman"/>
      <w:sz w:val="28"/>
      <w:szCs w:val="24"/>
    </w:rPr>
  </w:style>
  <w:style w:type="character" w:customStyle="1" w:styleId="HeaderChar25">
    <w:name w:val="Header Char25"/>
    <w:basedOn w:val="DefaultParagraphFont"/>
    <w:uiPriority w:val="99"/>
    <w:rsid w:val="00245C2D"/>
  </w:style>
  <w:style w:type="character" w:customStyle="1" w:styleId="FooterChar25">
    <w:name w:val="Footer Char25"/>
    <w:basedOn w:val="DefaultParagraphFont"/>
    <w:uiPriority w:val="99"/>
    <w:rsid w:val="00245C2D"/>
  </w:style>
  <w:style w:type="character" w:customStyle="1" w:styleId="TitleChar17">
    <w:name w:val="Title Char17"/>
    <w:rsid w:val="00245C2D"/>
    <w:rPr>
      <w:rFonts w:ascii="Arial Black" w:eastAsia="Times New Roman" w:hAnsi="Arial Black" w:cs="Times New Roman"/>
      <w:sz w:val="28"/>
      <w:szCs w:val="24"/>
    </w:rPr>
  </w:style>
  <w:style w:type="character" w:customStyle="1" w:styleId="HeaderChar26">
    <w:name w:val="Header Char26"/>
    <w:basedOn w:val="DefaultParagraphFont"/>
    <w:uiPriority w:val="99"/>
    <w:rsid w:val="00245C2D"/>
  </w:style>
  <w:style w:type="character" w:customStyle="1" w:styleId="FooterChar26">
    <w:name w:val="Footer Char26"/>
    <w:basedOn w:val="DefaultParagraphFont"/>
    <w:uiPriority w:val="99"/>
    <w:rsid w:val="00245C2D"/>
  </w:style>
  <w:style w:type="character" w:customStyle="1" w:styleId="BodyTextChar8">
    <w:name w:val="Body Text Char8"/>
    <w:rsid w:val="00245C2D"/>
    <w:rPr>
      <w:rFonts w:ascii="Arial" w:eastAsia="Times New Roman" w:hAnsi="Arial" w:cs="Times New Roman"/>
      <w:bCs/>
      <w:iCs/>
      <w:sz w:val="18"/>
      <w:szCs w:val="24"/>
      <w:lang w:val="x-none" w:eastAsia="x-none"/>
    </w:rPr>
  </w:style>
  <w:style w:type="character" w:customStyle="1" w:styleId="BodyText2Char6">
    <w:name w:val="Body Text 2 Char6"/>
    <w:rsid w:val="00245C2D"/>
    <w:rPr>
      <w:rFonts w:ascii="Arial" w:eastAsia="Times New Roman" w:hAnsi="Arial" w:cs="Times New Roman"/>
      <w:bCs/>
      <w:i/>
      <w:sz w:val="18"/>
      <w:szCs w:val="24"/>
    </w:rPr>
  </w:style>
  <w:style w:type="character" w:customStyle="1" w:styleId="OPModuleTitleChar22">
    <w:name w:val="OP Module Title Char22"/>
    <w:rsid w:val="00245C2D"/>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245C2D"/>
  </w:style>
  <w:style w:type="character" w:customStyle="1" w:styleId="FooterChar27">
    <w:name w:val="Footer Char27"/>
    <w:basedOn w:val="DefaultParagraphFont"/>
    <w:uiPriority w:val="99"/>
    <w:rsid w:val="00245C2D"/>
  </w:style>
  <w:style w:type="character" w:customStyle="1" w:styleId="HeaderChar28">
    <w:name w:val="Header Char28"/>
    <w:basedOn w:val="DefaultParagraphFont"/>
    <w:uiPriority w:val="99"/>
    <w:rsid w:val="00245C2D"/>
  </w:style>
  <w:style w:type="character" w:customStyle="1" w:styleId="FooterChar28">
    <w:name w:val="Footer Char28"/>
    <w:basedOn w:val="DefaultParagraphFont"/>
    <w:uiPriority w:val="99"/>
    <w:rsid w:val="00245C2D"/>
  </w:style>
  <w:style w:type="paragraph" w:customStyle="1" w:styleId="OPModuleTitle22">
    <w:name w:val="OP Module Title22"/>
    <w:basedOn w:val="Title"/>
    <w:rsid w:val="00245C2D"/>
    <w:pPr>
      <w:spacing w:before="60"/>
      <w:jc w:val="left"/>
    </w:pPr>
    <w:rPr>
      <w:rFonts w:ascii="Arial Narrow" w:hAnsi="Arial Narrow" w:cs="Arial"/>
      <w:b/>
      <w:bCs/>
      <w:iCs/>
      <w:color w:val="000000"/>
      <w:szCs w:val="18"/>
    </w:rPr>
  </w:style>
  <w:style w:type="character" w:customStyle="1" w:styleId="OPModuleTitleChar32">
    <w:name w:val="OP Module Title Char32"/>
    <w:rsid w:val="00245C2D"/>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245C2D"/>
  </w:style>
  <w:style w:type="character" w:customStyle="1" w:styleId="FooterChar29">
    <w:name w:val="Footer Char29"/>
    <w:basedOn w:val="DefaultParagraphFont"/>
    <w:uiPriority w:val="99"/>
    <w:rsid w:val="00245C2D"/>
  </w:style>
  <w:style w:type="paragraph" w:customStyle="1" w:styleId="OPModuleTitle32">
    <w:name w:val="OP Module Title32"/>
    <w:basedOn w:val="Title"/>
    <w:rsid w:val="00245C2D"/>
    <w:pPr>
      <w:spacing w:before="60"/>
      <w:jc w:val="left"/>
    </w:pPr>
    <w:rPr>
      <w:rFonts w:ascii="Arial Narrow" w:hAnsi="Arial Narrow" w:cs="Arial"/>
      <w:b/>
      <w:bCs/>
      <w:iCs/>
      <w:color w:val="000000"/>
      <w:szCs w:val="18"/>
    </w:rPr>
  </w:style>
  <w:style w:type="character" w:customStyle="1" w:styleId="OPModuleTitleChar42">
    <w:name w:val="OP Module Title Char42"/>
    <w:rsid w:val="00245C2D"/>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245C2D"/>
  </w:style>
  <w:style w:type="character" w:customStyle="1" w:styleId="FooterChar30">
    <w:name w:val="Footer Char30"/>
    <w:basedOn w:val="DefaultParagraphFont"/>
    <w:uiPriority w:val="99"/>
    <w:rsid w:val="00245C2D"/>
  </w:style>
  <w:style w:type="paragraph" w:customStyle="1" w:styleId="OPModuleTitle42">
    <w:name w:val="OP Module Title42"/>
    <w:basedOn w:val="Title"/>
    <w:rsid w:val="00245C2D"/>
    <w:pPr>
      <w:spacing w:before="60"/>
      <w:jc w:val="left"/>
    </w:pPr>
    <w:rPr>
      <w:rFonts w:ascii="Arial Narrow" w:hAnsi="Arial Narrow" w:cs="Arial"/>
      <w:b/>
      <w:bCs/>
      <w:iCs/>
      <w:color w:val="000000"/>
      <w:szCs w:val="18"/>
    </w:rPr>
  </w:style>
  <w:style w:type="character" w:customStyle="1" w:styleId="OPModuleTitleChar52">
    <w:name w:val="OP Module Title Char52"/>
    <w:rsid w:val="00245C2D"/>
    <w:rPr>
      <w:rFonts w:ascii="Arial Narrow" w:hAnsi="Arial Narrow" w:cs="Arial"/>
      <w:b/>
      <w:bCs/>
      <w:iCs/>
      <w:color w:val="000000"/>
      <w:sz w:val="28"/>
      <w:szCs w:val="18"/>
      <w:lang w:val="en-US" w:eastAsia="en-US" w:bidi="ar-SA"/>
    </w:rPr>
  </w:style>
  <w:style w:type="paragraph" w:customStyle="1" w:styleId="Boldbody4">
    <w:name w:val="Bold body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33">
    <w:name w:val="Header Char33"/>
    <w:basedOn w:val="DefaultParagraphFont"/>
    <w:uiPriority w:val="99"/>
    <w:rsid w:val="00245C2D"/>
  </w:style>
  <w:style w:type="character" w:customStyle="1" w:styleId="FooterChar33">
    <w:name w:val="Footer Char33"/>
    <w:basedOn w:val="DefaultParagraphFont"/>
    <w:uiPriority w:val="99"/>
    <w:rsid w:val="00245C2D"/>
  </w:style>
  <w:style w:type="character" w:customStyle="1" w:styleId="TitleChar18">
    <w:name w:val="Title Char18"/>
    <w:rsid w:val="00245C2D"/>
    <w:rPr>
      <w:rFonts w:ascii="Arial Black" w:eastAsia="Times New Roman" w:hAnsi="Arial Black" w:cs="Times New Roman"/>
      <w:sz w:val="28"/>
      <w:szCs w:val="24"/>
    </w:rPr>
  </w:style>
  <w:style w:type="character" w:customStyle="1" w:styleId="TitleChar19">
    <w:name w:val="Title Char19"/>
    <w:rsid w:val="00245C2D"/>
    <w:rPr>
      <w:rFonts w:ascii="Arial Black" w:eastAsia="Times New Roman" w:hAnsi="Arial Black" w:cs="Times New Roman"/>
      <w:sz w:val="28"/>
      <w:szCs w:val="24"/>
    </w:rPr>
  </w:style>
  <w:style w:type="character" w:customStyle="1" w:styleId="HeaderChar34">
    <w:name w:val="Header Char34"/>
    <w:basedOn w:val="DefaultParagraphFont"/>
    <w:uiPriority w:val="99"/>
    <w:rsid w:val="00245C2D"/>
  </w:style>
  <w:style w:type="character" w:customStyle="1" w:styleId="FooterChar34">
    <w:name w:val="Footer Char34"/>
    <w:basedOn w:val="DefaultParagraphFont"/>
    <w:uiPriority w:val="99"/>
    <w:rsid w:val="00245C2D"/>
  </w:style>
  <w:style w:type="character" w:customStyle="1" w:styleId="TitleChar20">
    <w:name w:val="Title Char20"/>
    <w:rsid w:val="00245C2D"/>
    <w:rPr>
      <w:rFonts w:ascii="Arial Black" w:eastAsia="Times New Roman" w:hAnsi="Arial Black" w:cs="Times New Roman"/>
      <w:sz w:val="28"/>
      <w:szCs w:val="24"/>
    </w:rPr>
  </w:style>
  <w:style w:type="character" w:customStyle="1" w:styleId="HeaderChar35">
    <w:name w:val="Header Char35"/>
    <w:basedOn w:val="DefaultParagraphFont"/>
    <w:uiPriority w:val="99"/>
    <w:rsid w:val="00245C2D"/>
  </w:style>
  <w:style w:type="character" w:customStyle="1" w:styleId="FooterChar35">
    <w:name w:val="Footer Char35"/>
    <w:basedOn w:val="DefaultParagraphFont"/>
    <w:uiPriority w:val="99"/>
    <w:rsid w:val="00245C2D"/>
  </w:style>
  <w:style w:type="character" w:customStyle="1" w:styleId="TitleChar23">
    <w:name w:val="Title Char23"/>
    <w:rsid w:val="00245C2D"/>
    <w:rPr>
      <w:rFonts w:ascii="Arial Black" w:eastAsia="Times New Roman" w:hAnsi="Arial Black" w:cs="Times New Roman"/>
      <w:sz w:val="28"/>
      <w:szCs w:val="24"/>
    </w:rPr>
  </w:style>
  <w:style w:type="character" w:customStyle="1" w:styleId="BodyTextChar9">
    <w:name w:val="Body Text Char9"/>
    <w:rsid w:val="00245C2D"/>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245C2D"/>
  </w:style>
  <w:style w:type="character" w:customStyle="1" w:styleId="FooterChar36">
    <w:name w:val="Footer Char36"/>
    <w:basedOn w:val="DefaultParagraphFont"/>
    <w:uiPriority w:val="99"/>
    <w:rsid w:val="00245C2D"/>
  </w:style>
  <w:style w:type="character" w:customStyle="1" w:styleId="BodyTextChar10">
    <w:name w:val="Body Text Char10"/>
    <w:rsid w:val="00245C2D"/>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245C2D"/>
  </w:style>
  <w:style w:type="character" w:customStyle="1" w:styleId="FooterChar37">
    <w:name w:val="Footer Char37"/>
    <w:basedOn w:val="DefaultParagraphFont"/>
    <w:uiPriority w:val="99"/>
    <w:rsid w:val="00245C2D"/>
  </w:style>
  <w:style w:type="character" w:customStyle="1" w:styleId="Heading1Char7">
    <w:name w:val="Heading 1 Char7"/>
    <w:uiPriority w:val="9"/>
    <w:rsid w:val="00245C2D"/>
    <w:rPr>
      <w:rFonts w:ascii="Arial" w:eastAsia="Times New Roman" w:hAnsi="Arial" w:cs="Arial"/>
      <w:b/>
      <w:bCs/>
      <w:smallCaps/>
      <w:sz w:val="18"/>
      <w:szCs w:val="24"/>
    </w:rPr>
  </w:style>
  <w:style w:type="character" w:customStyle="1" w:styleId="TitleChar24">
    <w:name w:val="Title Char24"/>
    <w:rsid w:val="00245C2D"/>
    <w:rPr>
      <w:rFonts w:ascii="Arial Black" w:eastAsia="Times New Roman" w:hAnsi="Arial Black" w:cs="Times New Roman"/>
      <w:sz w:val="28"/>
      <w:szCs w:val="24"/>
    </w:rPr>
  </w:style>
  <w:style w:type="character" w:customStyle="1" w:styleId="HeaderChar38">
    <w:name w:val="Header Char38"/>
    <w:basedOn w:val="DefaultParagraphFont"/>
    <w:uiPriority w:val="99"/>
    <w:rsid w:val="00245C2D"/>
  </w:style>
  <w:style w:type="character" w:customStyle="1" w:styleId="FooterChar38">
    <w:name w:val="Footer Char38"/>
    <w:basedOn w:val="DefaultParagraphFont"/>
    <w:uiPriority w:val="99"/>
    <w:rsid w:val="00245C2D"/>
  </w:style>
  <w:style w:type="character" w:customStyle="1" w:styleId="TitleChar25">
    <w:name w:val="Title Char25"/>
    <w:rsid w:val="00245C2D"/>
    <w:rPr>
      <w:rFonts w:ascii="Arial Black" w:eastAsia="Times New Roman" w:hAnsi="Arial Black" w:cs="Times New Roman"/>
      <w:sz w:val="28"/>
      <w:szCs w:val="24"/>
    </w:rPr>
  </w:style>
  <w:style w:type="character" w:customStyle="1" w:styleId="BodyText2Char7">
    <w:name w:val="Body Text 2 Char7"/>
    <w:rsid w:val="00245C2D"/>
    <w:rPr>
      <w:rFonts w:ascii="Arial" w:eastAsia="Times New Roman" w:hAnsi="Arial" w:cs="Times New Roman"/>
      <w:bCs/>
      <w:i/>
      <w:sz w:val="18"/>
      <w:szCs w:val="24"/>
    </w:rPr>
  </w:style>
  <w:style w:type="character" w:customStyle="1" w:styleId="HeaderChar39">
    <w:name w:val="Header Char39"/>
    <w:basedOn w:val="DefaultParagraphFont"/>
    <w:uiPriority w:val="99"/>
    <w:rsid w:val="00245C2D"/>
  </w:style>
  <w:style w:type="character" w:customStyle="1" w:styleId="FooterChar39">
    <w:name w:val="Footer Char39"/>
    <w:basedOn w:val="DefaultParagraphFont"/>
    <w:uiPriority w:val="99"/>
    <w:rsid w:val="00245C2D"/>
  </w:style>
  <w:style w:type="character" w:customStyle="1" w:styleId="Heading1Char8">
    <w:name w:val="Heading 1 Char8"/>
    <w:uiPriority w:val="9"/>
    <w:rsid w:val="00245C2D"/>
    <w:rPr>
      <w:rFonts w:ascii="Arial" w:eastAsia="Times New Roman" w:hAnsi="Arial" w:cs="Arial"/>
      <w:b/>
      <w:bCs/>
      <w:smallCaps/>
      <w:sz w:val="18"/>
      <w:szCs w:val="24"/>
    </w:rPr>
  </w:style>
  <w:style w:type="character" w:customStyle="1" w:styleId="CommentTextChar4">
    <w:name w:val="Comment Text Char4"/>
    <w:semiHidden/>
    <w:rsid w:val="00245C2D"/>
    <w:rPr>
      <w:rFonts w:ascii="Times New Roman" w:eastAsia="Times New Roman" w:hAnsi="Times New Roman" w:cs="Times New Roman"/>
      <w:sz w:val="20"/>
      <w:szCs w:val="20"/>
    </w:rPr>
  </w:style>
  <w:style w:type="character" w:customStyle="1" w:styleId="CommentSubjectChar4">
    <w:name w:val="Comment Subject Char4"/>
    <w:semiHidden/>
    <w:rsid w:val="00245C2D"/>
    <w:rPr>
      <w:rFonts w:ascii="Times New Roman" w:eastAsia="Times New Roman" w:hAnsi="Times New Roman" w:cs="Times New Roman"/>
      <w:b/>
      <w:bCs/>
      <w:sz w:val="20"/>
      <w:szCs w:val="20"/>
    </w:rPr>
  </w:style>
  <w:style w:type="character" w:customStyle="1" w:styleId="BalloonTextChar4">
    <w:name w:val="Balloon Text Char4"/>
    <w:uiPriority w:val="99"/>
    <w:semiHidden/>
    <w:rsid w:val="00245C2D"/>
    <w:rPr>
      <w:rFonts w:ascii="Tahoma" w:eastAsia="Times New Roman" w:hAnsi="Tahoma" w:cs="Times New Roman"/>
      <w:sz w:val="16"/>
      <w:szCs w:val="16"/>
      <w:lang w:val="x-none" w:eastAsia="x-none"/>
    </w:rPr>
  </w:style>
  <w:style w:type="character" w:customStyle="1" w:styleId="TitleChar26">
    <w:name w:val="Title Char26"/>
    <w:rsid w:val="00245C2D"/>
    <w:rPr>
      <w:rFonts w:ascii="Arial Black" w:eastAsia="Times New Roman" w:hAnsi="Arial Black" w:cs="Times New Roman"/>
      <w:sz w:val="28"/>
      <w:szCs w:val="24"/>
    </w:rPr>
  </w:style>
  <w:style w:type="character" w:customStyle="1" w:styleId="BodyTextChar13">
    <w:name w:val="Body Text Char13"/>
    <w:rsid w:val="00245C2D"/>
    <w:rPr>
      <w:rFonts w:ascii="Arial" w:eastAsia="Times New Roman" w:hAnsi="Arial" w:cs="Times New Roman"/>
      <w:bCs/>
      <w:iCs/>
      <w:sz w:val="18"/>
      <w:szCs w:val="24"/>
      <w:lang w:val="x-none" w:eastAsia="x-none"/>
    </w:rPr>
  </w:style>
  <w:style w:type="character" w:customStyle="1" w:styleId="BodyText2Char8">
    <w:name w:val="Body Text 2 Char8"/>
    <w:rsid w:val="00245C2D"/>
    <w:rPr>
      <w:rFonts w:ascii="Arial" w:eastAsia="Times New Roman" w:hAnsi="Arial" w:cs="Times New Roman"/>
      <w:bCs/>
      <w:i/>
      <w:sz w:val="18"/>
      <w:szCs w:val="24"/>
    </w:rPr>
  </w:style>
  <w:style w:type="paragraph" w:customStyle="1" w:styleId="Reverse3">
    <w:name w:val="Reverse3"/>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4">
    <w:name w:val="Body Text 3 Char4"/>
    <w:rsid w:val="00245C2D"/>
    <w:rPr>
      <w:rFonts w:ascii="Arial" w:eastAsia="Times New Roman" w:hAnsi="Arial" w:cs="Arial"/>
      <w:sz w:val="18"/>
      <w:szCs w:val="24"/>
    </w:rPr>
  </w:style>
  <w:style w:type="character" w:customStyle="1" w:styleId="FootnoteTextChar4">
    <w:name w:val="Footnote Text Char4"/>
    <w:semiHidden/>
    <w:rsid w:val="00245C2D"/>
    <w:rPr>
      <w:rFonts w:ascii="Times New Roman" w:eastAsia="Times New Roman" w:hAnsi="Times New Roman" w:cs="Times New Roman"/>
      <w:sz w:val="20"/>
      <w:szCs w:val="20"/>
    </w:rPr>
  </w:style>
  <w:style w:type="character" w:customStyle="1" w:styleId="BodyTextIndentChar4">
    <w:name w:val="Body Text Indent Char4"/>
    <w:rsid w:val="00245C2D"/>
    <w:rPr>
      <w:rFonts w:ascii="Arial" w:eastAsia="Times New Roman" w:hAnsi="Arial" w:cs="Times New Roman"/>
      <w:sz w:val="20"/>
      <w:szCs w:val="20"/>
      <w:lang w:val="x-none" w:eastAsia="x-none"/>
    </w:rPr>
  </w:style>
  <w:style w:type="paragraph" w:customStyle="1" w:styleId="Boldbody5">
    <w:name w:val="Bold body5"/>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3">
    <w:name w:val="Subhead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4">
    <w:name w:val="Document Map Char4"/>
    <w:semiHidden/>
    <w:rsid w:val="00245C2D"/>
    <w:rPr>
      <w:rFonts w:ascii="Tahoma" w:eastAsia="Times New Roman" w:hAnsi="Tahoma" w:cs="Tahoma"/>
      <w:sz w:val="20"/>
      <w:szCs w:val="20"/>
      <w:shd w:val="clear" w:color="auto" w:fill="000080"/>
    </w:rPr>
  </w:style>
  <w:style w:type="paragraph" w:customStyle="1" w:styleId="OPModuleTitle6">
    <w:name w:val="OP Module Title6"/>
    <w:basedOn w:val="Title"/>
    <w:rsid w:val="00245C2D"/>
    <w:pPr>
      <w:spacing w:before="60"/>
      <w:jc w:val="left"/>
    </w:pPr>
    <w:rPr>
      <w:rFonts w:ascii="Arial Narrow" w:hAnsi="Arial Narrow" w:cs="Arial"/>
      <w:b/>
      <w:bCs/>
      <w:iCs/>
      <w:color w:val="000000"/>
      <w:szCs w:val="18"/>
    </w:rPr>
  </w:style>
  <w:style w:type="character" w:customStyle="1" w:styleId="BodyTextFirstIndentChar4">
    <w:name w:val="Body Text First Indent Char4"/>
    <w:rsid w:val="00245C2D"/>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245C2D"/>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245C2D"/>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245C2D"/>
    <w:rPr>
      <w:rFonts w:ascii="Times New Roman" w:eastAsia="Times New Roman" w:hAnsi="Times New Roman" w:cs="Times New Roman"/>
      <w:sz w:val="16"/>
      <w:szCs w:val="16"/>
      <w:lang w:val="x-none" w:eastAsia="x-none"/>
    </w:rPr>
  </w:style>
  <w:style w:type="character" w:customStyle="1" w:styleId="ClosingChar4">
    <w:name w:val="Closing Char4"/>
    <w:rsid w:val="00245C2D"/>
    <w:rPr>
      <w:rFonts w:ascii="Times New Roman" w:eastAsia="Times New Roman" w:hAnsi="Times New Roman" w:cs="Times New Roman"/>
      <w:sz w:val="24"/>
      <w:szCs w:val="24"/>
      <w:lang w:val="x-none" w:eastAsia="x-none"/>
    </w:rPr>
  </w:style>
  <w:style w:type="character" w:customStyle="1" w:styleId="DateChar4">
    <w:name w:val="Date Char4"/>
    <w:rsid w:val="00245C2D"/>
    <w:rPr>
      <w:rFonts w:ascii="Times New Roman" w:eastAsia="Times New Roman" w:hAnsi="Times New Roman" w:cs="Times New Roman"/>
      <w:sz w:val="24"/>
      <w:szCs w:val="24"/>
      <w:lang w:val="x-none" w:eastAsia="x-none"/>
    </w:rPr>
  </w:style>
  <w:style w:type="character" w:customStyle="1" w:styleId="E-mailSignatureChar4">
    <w:name w:val="E-mail Signature Char4"/>
    <w:rsid w:val="00245C2D"/>
    <w:rPr>
      <w:rFonts w:ascii="Times New Roman" w:eastAsia="Times New Roman" w:hAnsi="Times New Roman" w:cs="Times New Roman"/>
      <w:sz w:val="24"/>
      <w:szCs w:val="24"/>
      <w:lang w:val="x-none" w:eastAsia="x-none"/>
    </w:rPr>
  </w:style>
  <w:style w:type="character" w:customStyle="1" w:styleId="EndnoteTextChar4">
    <w:name w:val="Endnote Text Char4"/>
    <w:rsid w:val="00245C2D"/>
    <w:rPr>
      <w:rFonts w:ascii="Times New Roman" w:eastAsia="Times New Roman" w:hAnsi="Times New Roman" w:cs="Times New Roman"/>
      <w:sz w:val="20"/>
      <w:szCs w:val="20"/>
    </w:rPr>
  </w:style>
  <w:style w:type="character" w:customStyle="1" w:styleId="HTMLAddressChar4">
    <w:name w:val="HTML Address Char4"/>
    <w:rsid w:val="00245C2D"/>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245C2D"/>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245C2D"/>
    <w:rPr>
      <w:rFonts w:ascii="Courier New" w:eastAsia="Times New Roman" w:hAnsi="Courier New" w:cs="Courier New"/>
      <w:sz w:val="20"/>
      <w:szCs w:val="20"/>
    </w:rPr>
  </w:style>
  <w:style w:type="character" w:customStyle="1" w:styleId="MessageHeaderChar4">
    <w:name w:val="Message Header Char4"/>
    <w:rsid w:val="00245C2D"/>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245C2D"/>
    <w:rPr>
      <w:rFonts w:ascii="Times New Roman" w:eastAsia="Times New Roman" w:hAnsi="Times New Roman" w:cs="Times New Roman"/>
      <w:sz w:val="24"/>
      <w:szCs w:val="24"/>
      <w:lang w:val="x-none" w:eastAsia="x-none"/>
    </w:rPr>
  </w:style>
  <w:style w:type="character" w:customStyle="1" w:styleId="PlainTextChar4">
    <w:name w:val="Plain Text Char4"/>
    <w:rsid w:val="00245C2D"/>
    <w:rPr>
      <w:rFonts w:ascii="Courier New" w:eastAsia="Times New Roman" w:hAnsi="Courier New" w:cs="Times New Roman"/>
      <w:sz w:val="20"/>
      <w:szCs w:val="20"/>
      <w:lang w:val="x-none" w:eastAsia="x-none"/>
    </w:rPr>
  </w:style>
  <w:style w:type="character" w:customStyle="1" w:styleId="QuoteChar4">
    <w:name w:val="Quote Char4"/>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245C2D"/>
    <w:rPr>
      <w:rFonts w:ascii="Times New Roman" w:eastAsia="Times New Roman" w:hAnsi="Times New Roman" w:cs="Times New Roman"/>
      <w:sz w:val="24"/>
      <w:szCs w:val="24"/>
      <w:lang w:val="x-none" w:eastAsia="x-none"/>
    </w:rPr>
  </w:style>
  <w:style w:type="character" w:customStyle="1" w:styleId="SignatureChar4">
    <w:name w:val="Signature Char4"/>
    <w:rsid w:val="00245C2D"/>
    <w:rPr>
      <w:rFonts w:ascii="Times New Roman" w:eastAsia="Times New Roman" w:hAnsi="Times New Roman" w:cs="Times New Roman"/>
      <w:sz w:val="24"/>
      <w:szCs w:val="24"/>
      <w:lang w:val="x-none" w:eastAsia="x-none"/>
    </w:rPr>
  </w:style>
  <w:style w:type="character" w:customStyle="1" w:styleId="SubtitleChar4">
    <w:name w:val="Subtitle Char4"/>
    <w:rsid w:val="00245C2D"/>
    <w:rPr>
      <w:rFonts w:ascii="Cambria" w:eastAsia="Times New Roman" w:hAnsi="Cambria" w:cs="Times New Roman"/>
      <w:sz w:val="24"/>
      <w:szCs w:val="24"/>
      <w:lang w:val="x-none" w:eastAsia="x-none"/>
    </w:rPr>
  </w:style>
  <w:style w:type="character" w:customStyle="1" w:styleId="CommentSubjectChar13">
    <w:name w:val="Comment Subject Char13"/>
    <w:semiHidden/>
    <w:rsid w:val="00245C2D"/>
    <w:rPr>
      <w:rFonts w:ascii="Times New Roman" w:eastAsia="Times New Roman" w:hAnsi="Times New Roman" w:cs="Times New Roman"/>
      <w:sz w:val="20"/>
      <w:szCs w:val="20"/>
    </w:rPr>
  </w:style>
  <w:style w:type="paragraph" w:customStyle="1" w:styleId="Boldbody13">
    <w:name w:val="Bold body1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3">
    <w:name w:val="Body Text First Indent Char13"/>
    <w:rsid w:val="00245C2D"/>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245C2D"/>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245C2D"/>
    <w:rPr>
      <w:rFonts w:ascii="Times New Roman" w:eastAsia="Times New Roman" w:hAnsi="Times New Roman" w:cs="Times New Roman"/>
      <w:b/>
      <w:bCs/>
      <w:sz w:val="20"/>
      <w:szCs w:val="20"/>
    </w:rPr>
  </w:style>
  <w:style w:type="paragraph" w:customStyle="1" w:styleId="Reverse12">
    <w:name w:val="Reverse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2">
    <w:name w:val="Bold body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2">
    <w:name w:val="Subhead1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2">
    <w:name w:val="OP Module Title12"/>
    <w:basedOn w:val="Title"/>
    <w:rsid w:val="00245C2D"/>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245C2D"/>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245C2D"/>
    <w:pPr>
      <w:spacing w:before="60"/>
      <w:jc w:val="left"/>
    </w:pPr>
    <w:rPr>
      <w:rFonts w:ascii="Arial Narrow" w:hAnsi="Arial Narrow" w:cs="Arial"/>
      <w:b/>
      <w:bCs/>
      <w:iCs/>
      <w:color w:val="000000"/>
      <w:szCs w:val="18"/>
    </w:rPr>
  </w:style>
  <w:style w:type="paragraph" w:customStyle="1" w:styleId="OPModuleTitle33">
    <w:name w:val="OP Module Title33"/>
    <w:basedOn w:val="Title"/>
    <w:rsid w:val="00245C2D"/>
    <w:pPr>
      <w:spacing w:before="60"/>
      <w:jc w:val="left"/>
    </w:pPr>
    <w:rPr>
      <w:rFonts w:ascii="Arial Narrow" w:hAnsi="Arial Narrow" w:cs="Arial"/>
      <w:b/>
      <w:bCs/>
      <w:iCs/>
      <w:color w:val="000000"/>
      <w:szCs w:val="18"/>
    </w:rPr>
  </w:style>
  <w:style w:type="paragraph" w:customStyle="1" w:styleId="OPModuleTitle43">
    <w:name w:val="OP Module Title43"/>
    <w:basedOn w:val="Title"/>
    <w:rsid w:val="00245C2D"/>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245C2D"/>
    <w:rPr>
      <w:rFonts w:ascii="Times New Roman" w:eastAsia="Times New Roman" w:hAnsi="Times New Roman" w:cs="Times New Roman"/>
      <w:sz w:val="20"/>
      <w:szCs w:val="20"/>
    </w:rPr>
  </w:style>
  <w:style w:type="paragraph" w:customStyle="1" w:styleId="Boldbody111">
    <w:name w:val="Bold body1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1">
    <w:name w:val="Body Text First Indent Char1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245C2D"/>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245C2D"/>
    <w:rPr>
      <w:rFonts w:ascii="Times New Roman" w:eastAsia="Times New Roman" w:hAnsi="Times New Roman" w:cs="Times New Roman"/>
      <w:b/>
      <w:bCs/>
      <w:sz w:val="20"/>
      <w:szCs w:val="20"/>
    </w:rPr>
  </w:style>
  <w:style w:type="paragraph" w:customStyle="1" w:styleId="Reverse21">
    <w:name w:val="Reverse2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1">
    <w:name w:val="Bold body3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1">
    <w:name w:val="OP Module Title51"/>
    <w:basedOn w:val="Title"/>
    <w:rsid w:val="00245C2D"/>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245C2D"/>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245C2D"/>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245C2D"/>
    <w:rPr>
      <w:rFonts w:ascii="Times New Roman" w:eastAsia="Times New Roman" w:hAnsi="Times New Roman" w:cs="Times New Roman"/>
      <w:sz w:val="20"/>
      <w:szCs w:val="20"/>
    </w:rPr>
  </w:style>
  <w:style w:type="paragraph" w:customStyle="1" w:styleId="Boldbody121">
    <w:name w:val="Bold body1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1">
    <w:name w:val="Body Text First Indent Char1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245C2D"/>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245C2D"/>
    <w:rPr>
      <w:rFonts w:ascii="Times New Roman" w:eastAsia="Times New Roman" w:hAnsi="Times New Roman" w:cs="Times New Roman"/>
      <w:b/>
      <w:bCs/>
      <w:sz w:val="20"/>
      <w:szCs w:val="20"/>
    </w:rPr>
  </w:style>
  <w:style w:type="paragraph" w:customStyle="1" w:styleId="Reverse111">
    <w:name w:val="Reverse11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1">
    <w:name w:val="Bold body2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1">
    <w:name w:val="OP Module Title111"/>
    <w:basedOn w:val="Title"/>
    <w:rsid w:val="00245C2D"/>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245C2D"/>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245C2D"/>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245C2D"/>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245C2D"/>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245C2D"/>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245C2D"/>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245C2D"/>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245C2D"/>
  </w:style>
  <w:style w:type="character" w:customStyle="1" w:styleId="FooterChar40">
    <w:name w:val="Footer Char40"/>
    <w:basedOn w:val="DefaultParagraphFont"/>
    <w:uiPriority w:val="99"/>
    <w:rsid w:val="00245C2D"/>
  </w:style>
  <w:style w:type="character" w:customStyle="1" w:styleId="Heading1Char9">
    <w:name w:val="Heading 1 Char9"/>
    <w:uiPriority w:val="9"/>
    <w:rsid w:val="00245C2D"/>
    <w:rPr>
      <w:rFonts w:ascii="Arial" w:eastAsia="Times New Roman" w:hAnsi="Arial" w:cs="Arial"/>
      <w:b/>
      <w:bCs/>
      <w:smallCaps/>
      <w:sz w:val="18"/>
      <w:szCs w:val="24"/>
    </w:rPr>
  </w:style>
  <w:style w:type="character" w:customStyle="1" w:styleId="CommentTextChar5">
    <w:name w:val="Comment Text Char5"/>
    <w:semiHidden/>
    <w:rsid w:val="00245C2D"/>
    <w:rPr>
      <w:rFonts w:ascii="Times New Roman" w:eastAsia="Times New Roman" w:hAnsi="Times New Roman" w:cs="Times New Roman"/>
      <w:sz w:val="20"/>
      <w:szCs w:val="20"/>
    </w:rPr>
  </w:style>
  <w:style w:type="character" w:customStyle="1" w:styleId="CommentSubjectChar5">
    <w:name w:val="Comment Subject Char5"/>
    <w:semiHidden/>
    <w:rsid w:val="00245C2D"/>
    <w:rPr>
      <w:rFonts w:ascii="Times New Roman" w:eastAsia="Times New Roman" w:hAnsi="Times New Roman" w:cs="Times New Roman"/>
      <w:b/>
      <w:bCs/>
      <w:sz w:val="20"/>
      <w:szCs w:val="20"/>
    </w:rPr>
  </w:style>
  <w:style w:type="character" w:customStyle="1" w:styleId="BalloonTextChar5">
    <w:name w:val="Balloon Text Char5"/>
    <w:uiPriority w:val="99"/>
    <w:semiHidden/>
    <w:rsid w:val="00245C2D"/>
    <w:rPr>
      <w:rFonts w:ascii="Tahoma" w:eastAsia="Times New Roman" w:hAnsi="Tahoma" w:cs="Times New Roman"/>
      <w:sz w:val="16"/>
      <w:szCs w:val="16"/>
      <w:lang w:val="x-none" w:eastAsia="x-none"/>
    </w:rPr>
  </w:style>
  <w:style w:type="character" w:customStyle="1" w:styleId="TitleChar27">
    <w:name w:val="Title Char27"/>
    <w:rsid w:val="00245C2D"/>
    <w:rPr>
      <w:rFonts w:ascii="Arial Black" w:eastAsia="Times New Roman" w:hAnsi="Arial Black" w:cs="Times New Roman"/>
      <w:sz w:val="28"/>
      <w:szCs w:val="24"/>
    </w:rPr>
  </w:style>
  <w:style w:type="character" w:customStyle="1" w:styleId="BodyTextChar14">
    <w:name w:val="Body Text Char14"/>
    <w:rsid w:val="00245C2D"/>
    <w:rPr>
      <w:rFonts w:ascii="Arial" w:eastAsia="Times New Roman" w:hAnsi="Arial" w:cs="Times New Roman"/>
      <w:bCs/>
      <w:iCs/>
      <w:sz w:val="18"/>
      <w:szCs w:val="24"/>
      <w:lang w:val="x-none" w:eastAsia="x-none"/>
    </w:rPr>
  </w:style>
  <w:style w:type="character" w:customStyle="1" w:styleId="BodyText2Char9">
    <w:name w:val="Body Text 2 Char9"/>
    <w:rsid w:val="00245C2D"/>
    <w:rPr>
      <w:rFonts w:ascii="Arial" w:eastAsia="Times New Roman" w:hAnsi="Arial" w:cs="Times New Roman"/>
      <w:bCs/>
      <w:i/>
      <w:sz w:val="18"/>
      <w:szCs w:val="24"/>
    </w:rPr>
  </w:style>
  <w:style w:type="paragraph" w:customStyle="1" w:styleId="Reverse4">
    <w:name w:val="Reverse4"/>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5">
    <w:name w:val="Body Text 3 Char5"/>
    <w:rsid w:val="00245C2D"/>
    <w:rPr>
      <w:rFonts w:ascii="Arial" w:eastAsia="Times New Roman" w:hAnsi="Arial" w:cs="Arial"/>
      <w:sz w:val="18"/>
      <w:szCs w:val="24"/>
    </w:rPr>
  </w:style>
  <w:style w:type="character" w:customStyle="1" w:styleId="FootnoteTextChar5">
    <w:name w:val="Footnote Text Char5"/>
    <w:semiHidden/>
    <w:rsid w:val="00245C2D"/>
    <w:rPr>
      <w:rFonts w:ascii="Times New Roman" w:eastAsia="Times New Roman" w:hAnsi="Times New Roman" w:cs="Times New Roman"/>
      <w:sz w:val="20"/>
      <w:szCs w:val="20"/>
    </w:rPr>
  </w:style>
  <w:style w:type="character" w:customStyle="1" w:styleId="BodyTextIndentChar5">
    <w:name w:val="Body Text Indent Char5"/>
    <w:rsid w:val="00245C2D"/>
    <w:rPr>
      <w:rFonts w:ascii="Arial" w:eastAsia="Times New Roman" w:hAnsi="Arial" w:cs="Times New Roman"/>
      <w:sz w:val="20"/>
      <w:szCs w:val="20"/>
      <w:lang w:val="x-none" w:eastAsia="x-none"/>
    </w:rPr>
  </w:style>
  <w:style w:type="paragraph" w:customStyle="1" w:styleId="Boldbody6">
    <w:name w:val="Bold body6"/>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4">
    <w:name w:val="Subhead4"/>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5">
    <w:name w:val="Document Map Char5"/>
    <w:semiHidden/>
    <w:rsid w:val="00245C2D"/>
    <w:rPr>
      <w:rFonts w:ascii="Tahoma" w:eastAsia="Times New Roman" w:hAnsi="Tahoma" w:cs="Tahoma"/>
      <w:sz w:val="20"/>
      <w:szCs w:val="20"/>
      <w:shd w:val="clear" w:color="auto" w:fill="000080"/>
    </w:rPr>
  </w:style>
  <w:style w:type="paragraph" w:customStyle="1" w:styleId="OPModuleTitle7">
    <w:name w:val="OP Module Title7"/>
    <w:basedOn w:val="Title"/>
    <w:rsid w:val="00245C2D"/>
    <w:pPr>
      <w:spacing w:before="60"/>
      <w:jc w:val="left"/>
    </w:pPr>
    <w:rPr>
      <w:rFonts w:ascii="Arial Narrow" w:hAnsi="Arial Narrow" w:cs="Arial"/>
      <w:b/>
      <w:bCs/>
      <w:iCs/>
      <w:color w:val="000000"/>
      <w:szCs w:val="18"/>
    </w:rPr>
  </w:style>
  <w:style w:type="character" w:customStyle="1" w:styleId="BodyTextFirstIndentChar5">
    <w:name w:val="Body Text First Indent Char5"/>
    <w:rsid w:val="00245C2D"/>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245C2D"/>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245C2D"/>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245C2D"/>
    <w:rPr>
      <w:rFonts w:ascii="Times New Roman" w:eastAsia="Times New Roman" w:hAnsi="Times New Roman" w:cs="Times New Roman"/>
      <w:sz w:val="16"/>
      <w:szCs w:val="16"/>
      <w:lang w:val="x-none" w:eastAsia="x-none"/>
    </w:rPr>
  </w:style>
  <w:style w:type="character" w:customStyle="1" w:styleId="ClosingChar5">
    <w:name w:val="Closing Char5"/>
    <w:rsid w:val="00245C2D"/>
    <w:rPr>
      <w:rFonts w:ascii="Times New Roman" w:eastAsia="Times New Roman" w:hAnsi="Times New Roman" w:cs="Times New Roman"/>
      <w:sz w:val="24"/>
      <w:szCs w:val="24"/>
      <w:lang w:val="x-none" w:eastAsia="x-none"/>
    </w:rPr>
  </w:style>
  <w:style w:type="character" w:customStyle="1" w:styleId="DateChar5">
    <w:name w:val="Date Char5"/>
    <w:rsid w:val="00245C2D"/>
    <w:rPr>
      <w:rFonts w:ascii="Times New Roman" w:eastAsia="Times New Roman" w:hAnsi="Times New Roman" w:cs="Times New Roman"/>
      <w:sz w:val="24"/>
      <w:szCs w:val="24"/>
      <w:lang w:val="x-none" w:eastAsia="x-none"/>
    </w:rPr>
  </w:style>
  <w:style w:type="character" w:customStyle="1" w:styleId="E-mailSignatureChar5">
    <w:name w:val="E-mail Signature Char5"/>
    <w:rsid w:val="00245C2D"/>
    <w:rPr>
      <w:rFonts w:ascii="Times New Roman" w:eastAsia="Times New Roman" w:hAnsi="Times New Roman" w:cs="Times New Roman"/>
      <w:sz w:val="24"/>
      <w:szCs w:val="24"/>
      <w:lang w:val="x-none" w:eastAsia="x-none"/>
    </w:rPr>
  </w:style>
  <w:style w:type="character" w:customStyle="1" w:styleId="EndnoteTextChar5">
    <w:name w:val="Endnote Text Char5"/>
    <w:rsid w:val="00245C2D"/>
    <w:rPr>
      <w:rFonts w:ascii="Times New Roman" w:eastAsia="Times New Roman" w:hAnsi="Times New Roman" w:cs="Times New Roman"/>
      <w:sz w:val="20"/>
      <w:szCs w:val="20"/>
    </w:rPr>
  </w:style>
  <w:style w:type="character" w:customStyle="1" w:styleId="HTMLAddressChar5">
    <w:name w:val="HTML Address Char5"/>
    <w:rsid w:val="00245C2D"/>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245C2D"/>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245C2D"/>
    <w:rPr>
      <w:rFonts w:ascii="Courier New" w:eastAsia="Times New Roman" w:hAnsi="Courier New" w:cs="Courier New"/>
      <w:sz w:val="20"/>
      <w:szCs w:val="20"/>
    </w:rPr>
  </w:style>
  <w:style w:type="character" w:customStyle="1" w:styleId="MessageHeaderChar5">
    <w:name w:val="Message Header Char5"/>
    <w:rsid w:val="00245C2D"/>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245C2D"/>
    <w:rPr>
      <w:rFonts w:ascii="Times New Roman" w:eastAsia="Times New Roman" w:hAnsi="Times New Roman" w:cs="Times New Roman"/>
      <w:sz w:val="24"/>
      <w:szCs w:val="24"/>
      <w:lang w:val="x-none" w:eastAsia="x-none"/>
    </w:rPr>
  </w:style>
  <w:style w:type="character" w:customStyle="1" w:styleId="PlainTextChar5">
    <w:name w:val="Plain Text Char5"/>
    <w:rsid w:val="00245C2D"/>
    <w:rPr>
      <w:rFonts w:ascii="Courier New" w:eastAsia="Times New Roman" w:hAnsi="Courier New" w:cs="Times New Roman"/>
      <w:sz w:val="20"/>
      <w:szCs w:val="20"/>
      <w:lang w:val="x-none" w:eastAsia="x-none"/>
    </w:rPr>
  </w:style>
  <w:style w:type="character" w:customStyle="1" w:styleId="QuoteChar5">
    <w:name w:val="Quote Char5"/>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245C2D"/>
    <w:rPr>
      <w:rFonts w:ascii="Times New Roman" w:eastAsia="Times New Roman" w:hAnsi="Times New Roman" w:cs="Times New Roman"/>
      <w:sz w:val="24"/>
      <w:szCs w:val="24"/>
      <w:lang w:val="x-none" w:eastAsia="x-none"/>
    </w:rPr>
  </w:style>
  <w:style w:type="character" w:customStyle="1" w:styleId="SignatureChar5">
    <w:name w:val="Signature Char5"/>
    <w:rsid w:val="00245C2D"/>
    <w:rPr>
      <w:rFonts w:ascii="Times New Roman" w:eastAsia="Times New Roman" w:hAnsi="Times New Roman" w:cs="Times New Roman"/>
      <w:sz w:val="24"/>
      <w:szCs w:val="24"/>
      <w:lang w:val="x-none" w:eastAsia="x-none"/>
    </w:rPr>
  </w:style>
  <w:style w:type="character" w:customStyle="1" w:styleId="SubtitleChar5">
    <w:name w:val="Subtitle Char5"/>
    <w:rsid w:val="00245C2D"/>
    <w:rPr>
      <w:rFonts w:ascii="Cambria" w:eastAsia="Times New Roman" w:hAnsi="Cambria" w:cs="Times New Roman"/>
      <w:sz w:val="24"/>
      <w:szCs w:val="24"/>
      <w:lang w:val="x-none" w:eastAsia="x-none"/>
    </w:rPr>
  </w:style>
  <w:style w:type="character" w:customStyle="1" w:styleId="CommentSubjectChar14">
    <w:name w:val="Comment Subject Char14"/>
    <w:semiHidden/>
    <w:rsid w:val="00245C2D"/>
    <w:rPr>
      <w:rFonts w:ascii="Times New Roman" w:eastAsia="Times New Roman" w:hAnsi="Times New Roman" w:cs="Times New Roman"/>
      <w:sz w:val="20"/>
      <w:szCs w:val="20"/>
    </w:rPr>
  </w:style>
  <w:style w:type="paragraph" w:customStyle="1" w:styleId="Boldbody14">
    <w:name w:val="Bold body1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4">
    <w:name w:val="Body Text First Indent Char14"/>
    <w:rsid w:val="00245C2D"/>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245C2D"/>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245C2D"/>
    <w:rPr>
      <w:rFonts w:ascii="Times New Roman" w:eastAsia="Times New Roman" w:hAnsi="Times New Roman" w:cs="Times New Roman"/>
      <w:b/>
      <w:bCs/>
      <w:sz w:val="20"/>
      <w:szCs w:val="20"/>
    </w:rPr>
  </w:style>
  <w:style w:type="paragraph" w:customStyle="1" w:styleId="Reverse13">
    <w:name w:val="Reverse13"/>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3">
    <w:name w:val="Bold body2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3">
    <w:name w:val="Subhead1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3">
    <w:name w:val="OP Module Title13"/>
    <w:basedOn w:val="Title"/>
    <w:rsid w:val="00245C2D"/>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245C2D"/>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245C2D"/>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245C2D"/>
    <w:pPr>
      <w:spacing w:before="60"/>
      <w:jc w:val="left"/>
    </w:pPr>
    <w:rPr>
      <w:rFonts w:ascii="Arial Narrow" w:hAnsi="Arial Narrow" w:cs="Arial"/>
      <w:b/>
      <w:bCs/>
      <w:iCs/>
      <w:color w:val="000000"/>
      <w:szCs w:val="18"/>
    </w:rPr>
  </w:style>
  <w:style w:type="paragraph" w:customStyle="1" w:styleId="OPModuleTitle34">
    <w:name w:val="OP Module Title34"/>
    <w:basedOn w:val="Title"/>
    <w:rsid w:val="00245C2D"/>
    <w:pPr>
      <w:spacing w:before="60"/>
      <w:jc w:val="left"/>
    </w:pPr>
    <w:rPr>
      <w:rFonts w:ascii="Arial Narrow" w:hAnsi="Arial Narrow" w:cs="Arial"/>
      <w:b/>
      <w:bCs/>
      <w:iCs/>
      <w:color w:val="000000"/>
      <w:szCs w:val="18"/>
    </w:rPr>
  </w:style>
  <w:style w:type="paragraph" w:customStyle="1" w:styleId="OPModuleTitle44">
    <w:name w:val="OP Module Title44"/>
    <w:basedOn w:val="Title"/>
    <w:rsid w:val="00245C2D"/>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245C2D"/>
    <w:rPr>
      <w:rFonts w:ascii="Times New Roman" w:eastAsia="Times New Roman" w:hAnsi="Times New Roman" w:cs="Times New Roman"/>
      <w:sz w:val="20"/>
      <w:szCs w:val="20"/>
    </w:rPr>
  </w:style>
  <w:style w:type="paragraph" w:customStyle="1" w:styleId="Boldbody112">
    <w:name w:val="Bold body1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2">
    <w:name w:val="Body Text First Indent Char1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245C2D"/>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245C2D"/>
    <w:rPr>
      <w:rFonts w:ascii="Times New Roman" w:eastAsia="Times New Roman" w:hAnsi="Times New Roman" w:cs="Times New Roman"/>
      <w:b/>
      <w:bCs/>
      <w:sz w:val="20"/>
      <w:szCs w:val="20"/>
    </w:rPr>
  </w:style>
  <w:style w:type="paragraph" w:customStyle="1" w:styleId="Reverse22">
    <w:name w:val="Reverse2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2">
    <w:name w:val="Bold body3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2">
    <w:name w:val="OP Module Title52"/>
    <w:basedOn w:val="Title"/>
    <w:rsid w:val="00245C2D"/>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245C2D"/>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245C2D"/>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245C2D"/>
    <w:rPr>
      <w:rFonts w:ascii="Times New Roman" w:eastAsia="Times New Roman" w:hAnsi="Times New Roman" w:cs="Times New Roman"/>
      <w:sz w:val="20"/>
      <w:szCs w:val="20"/>
    </w:rPr>
  </w:style>
  <w:style w:type="paragraph" w:customStyle="1" w:styleId="Boldbody122">
    <w:name w:val="Bold body1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2">
    <w:name w:val="Body Text First Indent Char1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245C2D"/>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245C2D"/>
    <w:rPr>
      <w:rFonts w:ascii="Times New Roman" w:eastAsia="Times New Roman" w:hAnsi="Times New Roman" w:cs="Times New Roman"/>
      <w:b/>
      <w:bCs/>
      <w:sz w:val="20"/>
      <w:szCs w:val="20"/>
    </w:rPr>
  </w:style>
  <w:style w:type="paragraph" w:customStyle="1" w:styleId="Reverse112">
    <w:name w:val="Reverse1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2">
    <w:name w:val="Bold body2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2">
    <w:name w:val="OP Module Title112"/>
    <w:basedOn w:val="Title"/>
    <w:rsid w:val="00245C2D"/>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245C2D"/>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245C2D"/>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245C2D"/>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245C2D"/>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245C2D"/>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245C2D"/>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245C2D"/>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245C2D"/>
  </w:style>
  <w:style w:type="character" w:customStyle="1" w:styleId="FooterChar43">
    <w:name w:val="Footer Char43"/>
    <w:basedOn w:val="DefaultParagraphFont"/>
    <w:uiPriority w:val="99"/>
    <w:rsid w:val="00245C2D"/>
  </w:style>
  <w:style w:type="character" w:customStyle="1" w:styleId="TitleChar28">
    <w:name w:val="Title Char28"/>
    <w:rsid w:val="00245C2D"/>
    <w:rPr>
      <w:rFonts w:ascii="Arial Black" w:eastAsia="Times New Roman" w:hAnsi="Arial Black" w:cs="Times New Roman"/>
      <w:sz w:val="28"/>
      <w:szCs w:val="24"/>
    </w:rPr>
  </w:style>
  <w:style w:type="character" w:customStyle="1" w:styleId="HeaderChar44">
    <w:name w:val="Header Char44"/>
    <w:basedOn w:val="DefaultParagraphFont"/>
    <w:uiPriority w:val="99"/>
    <w:rsid w:val="00245C2D"/>
  </w:style>
  <w:style w:type="character" w:customStyle="1" w:styleId="FooterChar44">
    <w:name w:val="Footer Char44"/>
    <w:basedOn w:val="DefaultParagraphFont"/>
    <w:uiPriority w:val="99"/>
    <w:rsid w:val="00245C2D"/>
  </w:style>
  <w:style w:type="character" w:customStyle="1" w:styleId="TitleChar29">
    <w:name w:val="Title Char29"/>
    <w:rsid w:val="00245C2D"/>
    <w:rPr>
      <w:rFonts w:ascii="Arial Black" w:eastAsia="Times New Roman" w:hAnsi="Arial Black" w:cs="Times New Roman"/>
      <w:sz w:val="28"/>
      <w:szCs w:val="24"/>
    </w:rPr>
  </w:style>
  <w:style w:type="character" w:customStyle="1" w:styleId="HeaderChar45">
    <w:name w:val="Header Char45"/>
    <w:basedOn w:val="DefaultParagraphFont"/>
    <w:uiPriority w:val="99"/>
    <w:rsid w:val="00245C2D"/>
  </w:style>
  <w:style w:type="character" w:customStyle="1" w:styleId="FooterChar45">
    <w:name w:val="Footer Char45"/>
    <w:basedOn w:val="DefaultParagraphFont"/>
    <w:uiPriority w:val="99"/>
    <w:rsid w:val="00245C2D"/>
  </w:style>
  <w:style w:type="character" w:customStyle="1" w:styleId="TitleChar30">
    <w:name w:val="Title Char30"/>
    <w:rsid w:val="00245C2D"/>
    <w:rPr>
      <w:rFonts w:ascii="Arial Black" w:eastAsia="Times New Roman" w:hAnsi="Arial Black" w:cs="Times New Roman"/>
      <w:sz w:val="28"/>
      <w:szCs w:val="24"/>
    </w:rPr>
  </w:style>
  <w:style w:type="character" w:customStyle="1" w:styleId="HeaderChar46">
    <w:name w:val="Header Char46"/>
    <w:basedOn w:val="DefaultParagraphFont"/>
    <w:uiPriority w:val="99"/>
    <w:rsid w:val="00245C2D"/>
  </w:style>
  <w:style w:type="character" w:customStyle="1" w:styleId="FooterChar46">
    <w:name w:val="Footer Char46"/>
    <w:basedOn w:val="DefaultParagraphFont"/>
    <w:uiPriority w:val="99"/>
    <w:rsid w:val="00245C2D"/>
  </w:style>
  <w:style w:type="character" w:customStyle="1" w:styleId="TitleChar33">
    <w:name w:val="Title Char33"/>
    <w:rsid w:val="00245C2D"/>
    <w:rPr>
      <w:rFonts w:ascii="Arial Black" w:eastAsia="Times New Roman" w:hAnsi="Arial Black" w:cs="Times New Roman"/>
      <w:sz w:val="28"/>
      <w:szCs w:val="24"/>
    </w:rPr>
  </w:style>
  <w:style w:type="character" w:customStyle="1" w:styleId="HeaderChar47">
    <w:name w:val="Header Char47"/>
    <w:basedOn w:val="DefaultParagraphFont"/>
    <w:uiPriority w:val="99"/>
    <w:rsid w:val="00245C2D"/>
  </w:style>
  <w:style w:type="character" w:customStyle="1" w:styleId="FooterChar47">
    <w:name w:val="Footer Char47"/>
    <w:basedOn w:val="DefaultParagraphFont"/>
    <w:uiPriority w:val="99"/>
    <w:rsid w:val="00245C2D"/>
  </w:style>
  <w:style w:type="character" w:customStyle="1" w:styleId="TitleChar34">
    <w:name w:val="Title Char34"/>
    <w:rsid w:val="00245C2D"/>
    <w:rPr>
      <w:rFonts w:ascii="Arial Black" w:eastAsia="Times New Roman" w:hAnsi="Arial Black" w:cs="Times New Roman"/>
      <w:sz w:val="28"/>
      <w:szCs w:val="24"/>
    </w:rPr>
  </w:style>
  <w:style w:type="character" w:customStyle="1" w:styleId="HeaderChar48">
    <w:name w:val="Header Char48"/>
    <w:basedOn w:val="DefaultParagraphFont"/>
    <w:uiPriority w:val="99"/>
    <w:rsid w:val="00245C2D"/>
  </w:style>
  <w:style w:type="character" w:customStyle="1" w:styleId="FooterChar48">
    <w:name w:val="Footer Char48"/>
    <w:basedOn w:val="DefaultParagraphFont"/>
    <w:uiPriority w:val="99"/>
    <w:rsid w:val="00245C2D"/>
  </w:style>
  <w:style w:type="character" w:customStyle="1" w:styleId="BodyTextChar15">
    <w:name w:val="Body Text Char15"/>
    <w:rsid w:val="00245C2D"/>
    <w:rPr>
      <w:rFonts w:ascii="Arial" w:eastAsia="Times New Roman" w:hAnsi="Arial" w:cs="Times New Roman"/>
      <w:bCs/>
      <w:iCs/>
      <w:sz w:val="18"/>
      <w:szCs w:val="24"/>
      <w:lang w:val="x-none" w:eastAsia="x-none"/>
    </w:rPr>
  </w:style>
  <w:style w:type="character" w:customStyle="1" w:styleId="BodyText2Char10">
    <w:name w:val="Body Text 2 Char10"/>
    <w:rsid w:val="00245C2D"/>
    <w:rPr>
      <w:rFonts w:ascii="Arial" w:eastAsia="Times New Roman" w:hAnsi="Arial" w:cs="Times New Roman"/>
      <w:bCs/>
      <w:i/>
      <w:sz w:val="18"/>
      <w:szCs w:val="24"/>
    </w:rPr>
  </w:style>
  <w:style w:type="character" w:customStyle="1" w:styleId="HeaderChar49">
    <w:name w:val="Header Char49"/>
    <w:basedOn w:val="DefaultParagraphFont"/>
    <w:uiPriority w:val="99"/>
    <w:rsid w:val="00245C2D"/>
  </w:style>
  <w:style w:type="character" w:customStyle="1" w:styleId="FooterChar49">
    <w:name w:val="Footer Char49"/>
    <w:basedOn w:val="DefaultParagraphFont"/>
    <w:uiPriority w:val="99"/>
    <w:rsid w:val="00245C2D"/>
  </w:style>
  <w:style w:type="character" w:customStyle="1" w:styleId="HeaderChar50">
    <w:name w:val="Header Char50"/>
    <w:basedOn w:val="DefaultParagraphFont"/>
    <w:uiPriority w:val="99"/>
    <w:rsid w:val="00245C2D"/>
  </w:style>
  <w:style w:type="character" w:customStyle="1" w:styleId="FooterChar50">
    <w:name w:val="Footer Char50"/>
    <w:basedOn w:val="DefaultParagraphFont"/>
    <w:uiPriority w:val="99"/>
    <w:rsid w:val="00245C2D"/>
  </w:style>
  <w:style w:type="paragraph" w:customStyle="1" w:styleId="OPModuleTitle223">
    <w:name w:val="OP Module Title223"/>
    <w:basedOn w:val="Title"/>
    <w:rsid w:val="00245C2D"/>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245C2D"/>
  </w:style>
  <w:style w:type="character" w:customStyle="1" w:styleId="FooterChar53">
    <w:name w:val="Footer Char53"/>
    <w:basedOn w:val="DefaultParagraphFont"/>
    <w:uiPriority w:val="99"/>
    <w:rsid w:val="00245C2D"/>
  </w:style>
  <w:style w:type="paragraph" w:customStyle="1" w:styleId="OPModuleTitle35">
    <w:name w:val="OP Module Title35"/>
    <w:basedOn w:val="Title"/>
    <w:rsid w:val="00245C2D"/>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245C2D"/>
  </w:style>
  <w:style w:type="character" w:customStyle="1" w:styleId="FooterChar54">
    <w:name w:val="Footer Char54"/>
    <w:basedOn w:val="DefaultParagraphFont"/>
    <w:uiPriority w:val="99"/>
    <w:rsid w:val="00245C2D"/>
  </w:style>
  <w:style w:type="paragraph" w:customStyle="1" w:styleId="OPModuleTitle45">
    <w:name w:val="OP Module Title45"/>
    <w:basedOn w:val="Title"/>
    <w:rsid w:val="00245C2D"/>
    <w:pPr>
      <w:spacing w:before="60"/>
      <w:jc w:val="left"/>
    </w:pPr>
    <w:rPr>
      <w:rFonts w:ascii="Arial Narrow" w:hAnsi="Arial Narrow" w:cs="Arial"/>
      <w:b/>
      <w:bCs/>
      <w:iCs/>
      <w:color w:val="000000"/>
      <w:szCs w:val="18"/>
    </w:rPr>
  </w:style>
  <w:style w:type="character" w:customStyle="1" w:styleId="Heading1Char10">
    <w:name w:val="Heading 1 Char10"/>
    <w:rsid w:val="00245C2D"/>
    <w:rPr>
      <w:rFonts w:ascii="Calibri Light" w:eastAsia="Times New Roman" w:hAnsi="Calibri Light" w:cs="Times New Roman"/>
      <w:color w:val="2E74B5"/>
      <w:sz w:val="32"/>
      <w:szCs w:val="32"/>
    </w:rPr>
  </w:style>
  <w:style w:type="table" w:customStyle="1" w:styleId="Style1">
    <w:name w:val="Style1"/>
    <w:basedOn w:val="TableNormal"/>
    <w:uiPriority w:val="99"/>
    <w:rsid w:val="00245C2D"/>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2D"/>
    <w:pPr>
      <w:autoSpaceDE w:val="0"/>
      <w:autoSpaceDN w:val="0"/>
      <w:adjustRightInd w:val="0"/>
    </w:pPr>
    <w:rPr>
      <w:rFonts w:ascii="Calibri" w:eastAsia="Calibri" w:hAnsi="Calibri" w:cs="Calibri"/>
      <w:color w:val="000000"/>
      <w:sz w:val="24"/>
      <w:szCs w:val="24"/>
    </w:rPr>
  </w:style>
  <w:style w:type="character" w:styleId="Strong">
    <w:name w:val="Strong"/>
    <w:uiPriority w:val="22"/>
    <w:qFormat/>
    <w:rsid w:val="00245C2D"/>
    <w:rPr>
      <w:b/>
      <w:bCs/>
    </w:rPr>
  </w:style>
  <w:style w:type="paragraph" w:customStyle="1" w:styleId="TableContents">
    <w:name w:val="Table Contents"/>
    <w:basedOn w:val="Normal"/>
    <w:qFormat/>
    <w:rsid w:val="00245C2D"/>
    <w:pPr>
      <w:suppressLineNumbers/>
      <w:spacing w:after="160" w:line="259" w:lineRule="auto"/>
    </w:pPr>
    <w:rPr>
      <w:rFonts w:eastAsia="Calibri"/>
      <w:sz w:val="20"/>
      <w:szCs w:val="22"/>
    </w:rPr>
  </w:style>
  <w:style w:type="character" w:customStyle="1" w:styleId="UnresolvedMention1">
    <w:name w:val="Unresolved Mention1"/>
    <w:uiPriority w:val="99"/>
    <w:semiHidden/>
    <w:unhideWhenUsed/>
    <w:rsid w:val="00245C2D"/>
    <w:rPr>
      <w:color w:val="605E5C"/>
      <w:shd w:val="clear" w:color="auto" w:fill="E1DFDD"/>
    </w:rPr>
  </w:style>
  <w:style w:type="paragraph" w:customStyle="1" w:styleId="xmsonormal">
    <w:name w:val="x_msonormal"/>
    <w:basedOn w:val="Normal"/>
    <w:rsid w:val="00245C2D"/>
    <w:rPr>
      <w:rFonts w:ascii="Calibri" w:eastAsia="Calibri" w:hAnsi="Calibri" w:cs="Calibri"/>
      <w:szCs w:val="22"/>
    </w:rPr>
  </w:style>
  <w:style w:type="character" w:customStyle="1" w:styleId="A14">
    <w:name w:val="A1+4"/>
    <w:rsid w:val="00245C2D"/>
    <w:rPr>
      <w:rFonts w:cs="ConduitITCStd"/>
      <w:color w:val="000000"/>
      <w:sz w:val="17"/>
      <w:szCs w:val="17"/>
    </w:rPr>
  </w:style>
  <w:style w:type="character" w:customStyle="1" w:styleId="UnresolvedMention2">
    <w:name w:val="Unresolved Mention2"/>
    <w:basedOn w:val="DefaultParagraphFont"/>
    <w:uiPriority w:val="99"/>
    <w:semiHidden/>
    <w:unhideWhenUsed/>
    <w:rsid w:val="00245C2D"/>
    <w:rPr>
      <w:color w:val="605E5C"/>
      <w:shd w:val="clear" w:color="auto" w:fill="E1DFDD"/>
    </w:rPr>
  </w:style>
  <w:style w:type="character" w:customStyle="1" w:styleId="ui-provider">
    <w:name w:val="ui-provider"/>
    <w:basedOn w:val="DefaultParagraphFont"/>
    <w:rsid w:val="00D55F70"/>
  </w:style>
  <w:style w:type="paragraph" w:customStyle="1" w:styleId="indent-2">
    <w:name w:val="indent-2"/>
    <w:basedOn w:val="Normal"/>
    <w:rsid w:val="00CD4289"/>
    <w:pPr>
      <w:spacing w:before="100" w:beforeAutospacing="1" w:after="100" w:afterAutospacing="1"/>
    </w:pPr>
    <w:rPr>
      <w:rFonts w:ascii="Times New Roman" w:hAnsi="Times New Roman"/>
      <w:sz w:val="24"/>
    </w:rPr>
  </w:style>
  <w:style w:type="character" w:customStyle="1" w:styleId="paragraph-hierarchy">
    <w:name w:val="paragraph-hierarchy"/>
    <w:basedOn w:val="DefaultParagraphFont"/>
    <w:rsid w:val="00CD4289"/>
  </w:style>
  <w:style w:type="character" w:customStyle="1" w:styleId="paren">
    <w:name w:val="paren"/>
    <w:basedOn w:val="DefaultParagraphFont"/>
    <w:rsid w:val="00CD4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3574">
      <w:bodyDiv w:val="1"/>
      <w:marLeft w:val="0"/>
      <w:marRight w:val="0"/>
      <w:marTop w:val="0"/>
      <w:marBottom w:val="0"/>
      <w:divBdr>
        <w:top w:val="none" w:sz="0" w:space="0" w:color="auto"/>
        <w:left w:val="none" w:sz="0" w:space="0" w:color="auto"/>
        <w:bottom w:val="none" w:sz="0" w:space="0" w:color="auto"/>
        <w:right w:val="none" w:sz="0" w:space="0" w:color="auto"/>
      </w:divBdr>
      <w:divsChild>
        <w:div w:id="456531499">
          <w:marLeft w:val="0"/>
          <w:marRight w:val="0"/>
          <w:marTop w:val="0"/>
          <w:marBottom w:val="0"/>
          <w:divBdr>
            <w:top w:val="none" w:sz="0" w:space="0" w:color="auto"/>
            <w:left w:val="none" w:sz="0" w:space="0" w:color="auto"/>
            <w:bottom w:val="none" w:sz="0" w:space="0" w:color="auto"/>
            <w:right w:val="none" w:sz="0" w:space="0" w:color="auto"/>
          </w:divBdr>
        </w:div>
        <w:div w:id="489634255">
          <w:marLeft w:val="0"/>
          <w:marRight w:val="0"/>
          <w:marTop w:val="0"/>
          <w:marBottom w:val="0"/>
          <w:divBdr>
            <w:top w:val="none" w:sz="0" w:space="0" w:color="auto"/>
            <w:left w:val="none" w:sz="0" w:space="0" w:color="auto"/>
            <w:bottom w:val="none" w:sz="0" w:space="0" w:color="auto"/>
            <w:right w:val="none" w:sz="0" w:space="0" w:color="auto"/>
          </w:divBdr>
        </w:div>
        <w:div w:id="672606200">
          <w:marLeft w:val="0"/>
          <w:marRight w:val="0"/>
          <w:marTop w:val="0"/>
          <w:marBottom w:val="0"/>
          <w:divBdr>
            <w:top w:val="none" w:sz="0" w:space="0" w:color="auto"/>
            <w:left w:val="none" w:sz="0" w:space="0" w:color="auto"/>
            <w:bottom w:val="none" w:sz="0" w:space="0" w:color="auto"/>
            <w:right w:val="none" w:sz="0" w:space="0" w:color="auto"/>
          </w:divBdr>
        </w:div>
        <w:div w:id="971133101">
          <w:marLeft w:val="0"/>
          <w:marRight w:val="0"/>
          <w:marTop w:val="0"/>
          <w:marBottom w:val="0"/>
          <w:divBdr>
            <w:top w:val="none" w:sz="0" w:space="0" w:color="auto"/>
            <w:left w:val="none" w:sz="0" w:space="0" w:color="auto"/>
            <w:bottom w:val="none" w:sz="0" w:space="0" w:color="auto"/>
            <w:right w:val="none" w:sz="0" w:space="0" w:color="auto"/>
          </w:divBdr>
        </w:div>
        <w:div w:id="1236934725">
          <w:marLeft w:val="0"/>
          <w:marRight w:val="0"/>
          <w:marTop w:val="0"/>
          <w:marBottom w:val="0"/>
          <w:divBdr>
            <w:top w:val="none" w:sz="0" w:space="0" w:color="auto"/>
            <w:left w:val="none" w:sz="0" w:space="0" w:color="auto"/>
            <w:bottom w:val="none" w:sz="0" w:space="0" w:color="auto"/>
            <w:right w:val="none" w:sz="0" w:space="0" w:color="auto"/>
          </w:divBdr>
        </w:div>
        <w:div w:id="1247035439">
          <w:marLeft w:val="0"/>
          <w:marRight w:val="0"/>
          <w:marTop w:val="0"/>
          <w:marBottom w:val="0"/>
          <w:divBdr>
            <w:top w:val="none" w:sz="0" w:space="0" w:color="auto"/>
            <w:left w:val="none" w:sz="0" w:space="0" w:color="auto"/>
            <w:bottom w:val="none" w:sz="0" w:space="0" w:color="auto"/>
            <w:right w:val="none" w:sz="0" w:space="0" w:color="auto"/>
          </w:divBdr>
        </w:div>
        <w:div w:id="1470702664">
          <w:marLeft w:val="0"/>
          <w:marRight w:val="0"/>
          <w:marTop w:val="0"/>
          <w:marBottom w:val="0"/>
          <w:divBdr>
            <w:top w:val="none" w:sz="0" w:space="0" w:color="auto"/>
            <w:left w:val="none" w:sz="0" w:space="0" w:color="auto"/>
            <w:bottom w:val="none" w:sz="0" w:space="0" w:color="auto"/>
            <w:right w:val="none" w:sz="0" w:space="0" w:color="auto"/>
          </w:divBdr>
        </w:div>
        <w:div w:id="1505166712">
          <w:marLeft w:val="0"/>
          <w:marRight w:val="0"/>
          <w:marTop w:val="0"/>
          <w:marBottom w:val="0"/>
          <w:divBdr>
            <w:top w:val="none" w:sz="0" w:space="0" w:color="auto"/>
            <w:left w:val="none" w:sz="0" w:space="0" w:color="auto"/>
            <w:bottom w:val="none" w:sz="0" w:space="0" w:color="auto"/>
            <w:right w:val="none" w:sz="0" w:space="0" w:color="auto"/>
          </w:divBdr>
        </w:div>
        <w:div w:id="1671519222">
          <w:marLeft w:val="0"/>
          <w:marRight w:val="0"/>
          <w:marTop w:val="0"/>
          <w:marBottom w:val="0"/>
          <w:divBdr>
            <w:top w:val="none" w:sz="0" w:space="0" w:color="auto"/>
            <w:left w:val="none" w:sz="0" w:space="0" w:color="auto"/>
            <w:bottom w:val="none" w:sz="0" w:space="0" w:color="auto"/>
            <w:right w:val="none" w:sz="0" w:space="0" w:color="auto"/>
          </w:divBdr>
        </w:div>
        <w:div w:id="1871643178">
          <w:marLeft w:val="0"/>
          <w:marRight w:val="0"/>
          <w:marTop w:val="0"/>
          <w:marBottom w:val="0"/>
          <w:divBdr>
            <w:top w:val="none" w:sz="0" w:space="0" w:color="auto"/>
            <w:left w:val="none" w:sz="0" w:space="0" w:color="auto"/>
            <w:bottom w:val="none" w:sz="0" w:space="0" w:color="auto"/>
            <w:right w:val="none" w:sz="0" w:space="0" w:color="auto"/>
          </w:divBdr>
        </w:div>
        <w:div w:id="2017882119">
          <w:marLeft w:val="0"/>
          <w:marRight w:val="0"/>
          <w:marTop w:val="0"/>
          <w:marBottom w:val="0"/>
          <w:divBdr>
            <w:top w:val="none" w:sz="0" w:space="0" w:color="auto"/>
            <w:left w:val="none" w:sz="0" w:space="0" w:color="auto"/>
            <w:bottom w:val="none" w:sz="0" w:space="0" w:color="auto"/>
            <w:right w:val="none" w:sz="0" w:space="0" w:color="auto"/>
          </w:divBdr>
        </w:div>
      </w:divsChild>
    </w:div>
    <w:div w:id="55514200">
      <w:bodyDiv w:val="1"/>
      <w:marLeft w:val="0"/>
      <w:marRight w:val="0"/>
      <w:marTop w:val="0"/>
      <w:marBottom w:val="0"/>
      <w:divBdr>
        <w:top w:val="none" w:sz="0" w:space="0" w:color="auto"/>
        <w:left w:val="none" w:sz="0" w:space="0" w:color="auto"/>
        <w:bottom w:val="none" w:sz="0" w:space="0" w:color="auto"/>
        <w:right w:val="none" w:sz="0" w:space="0" w:color="auto"/>
      </w:divBdr>
      <w:divsChild>
        <w:div w:id="432240188">
          <w:marLeft w:val="0"/>
          <w:marRight w:val="0"/>
          <w:marTop w:val="0"/>
          <w:marBottom w:val="0"/>
          <w:divBdr>
            <w:top w:val="none" w:sz="0" w:space="0" w:color="auto"/>
            <w:left w:val="none" w:sz="0" w:space="0" w:color="auto"/>
            <w:bottom w:val="none" w:sz="0" w:space="0" w:color="auto"/>
            <w:right w:val="none" w:sz="0" w:space="0" w:color="auto"/>
          </w:divBdr>
        </w:div>
        <w:div w:id="1298073664">
          <w:marLeft w:val="0"/>
          <w:marRight w:val="0"/>
          <w:marTop w:val="0"/>
          <w:marBottom w:val="0"/>
          <w:divBdr>
            <w:top w:val="none" w:sz="0" w:space="0" w:color="auto"/>
            <w:left w:val="none" w:sz="0" w:space="0" w:color="auto"/>
            <w:bottom w:val="none" w:sz="0" w:space="0" w:color="auto"/>
            <w:right w:val="none" w:sz="0" w:space="0" w:color="auto"/>
          </w:divBdr>
        </w:div>
      </w:divsChild>
    </w:div>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539518143">
      <w:bodyDiv w:val="1"/>
      <w:marLeft w:val="0"/>
      <w:marRight w:val="0"/>
      <w:marTop w:val="0"/>
      <w:marBottom w:val="0"/>
      <w:divBdr>
        <w:top w:val="none" w:sz="0" w:space="0" w:color="auto"/>
        <w:left w:val="none" w:sz="0" w:space="0" w:color="auto"/>
        <w:bottom w:val="none" w:sz="0" w:space="0" w:color="auto"/>
        <w:right w:val="none" w:sz="0" w:space="0" w:color="auto"/>
      </w:divBdr>
    </w:div>
    <w:div w:id="544604227">
      <w:bodyDiv w:val="1"/>
      <w:marLeft w:val="0"/>
      <w:marRight w:val="0"/>
      <w:marTop w:val="0"/>
      <w:marBottom w:val="0"/>
      <w:divBdr>
        <w:top w:val="none" w:sz="0" w:space="0" w:color="auto"/>
        <w:left w:val="none" w:sz="0" w:space="0" w:color="auto"/>
        <w:bottom w:val="none" w:sz="0" w:space="0" w:color="auto"/>
        <w:right w:val="none" w:sz="0" w:space="0" w:color="auto"/>
      </w:divBdr>
      <w:divsChild>
        <w:div w:id="290289704">
          <w:marLeft w:val="0"/>
          <w:marRight w:val="0"/>
          <w:marTop w:val="0"/>
          <w:marBottom w:val="0"/>
          <w:divBdr>
            <w:top w:val="none" w:sz="0" w:space="0" w:color="auto"/>
            <w:left w:val="none" w:sz="0" w:space="0" w:color="auto"/>
            <w:bottom w:val="none" w:sz="0" w:space="0" w:color="auto"/>
            <w:right w:val="none" w:sz="0" w:space="0" w:color="auto"/>
          </w:divBdr>
        </w:div>
        <w:div w:id="369962181">
          <w:marLeft w:val="0"/>
          <w:marRight w:val="0"/>
          <w:marTop w:val="0"/>
          <w:marBottom w:val="0"/>
          <w:divBdr>
            <w:top w:val="none" w:sz="0" w:space="0" w:color="auto"/>
            <w:left w:val="none" w:sz="0" w:space="0" w:color="auto"/>
            <w:bottom w:val="none" w:sz="0" w:space="0" w:color="auto"/>
            <w:right w:val="none" w:sz="0" w:space="0" w:color="auto"/>
          </w:divBdr>
        </w:div>
        <w:div w:id="590621143">
          <w:marLeft w:val="0"/>
          <w:marRight w:val="0"/>
          <w:marTop w:val="0"/>
          <w:marBottom w:val="0"/>
          <w:divBdr>
            <w:top w:val="none" w:sz="0" w:space="0" w:color="auto"/>
            <w:left w:val="none" w:sz="0" w:space="0" w:color="auto"/>
            <w:bottom w:val="none" w:sz="0" w:space="0" w:color="auto"/>
            <w:right w:val="none" w:sz="0" w:space="0" w:color="auto"/>
          </w:divBdr>
        </w:div>
        <w:div w:id="618146331">
          <w:marLeft w:val="0"/>
          <w:marRight w:val="0"/>
          <w:marTop w:val="0"/>
          <w:marBottom w:val="0"/>
          <w:divBdr>
            <w:top w:val="none" w:sz="0" w:space="0" w:color="auto"/>
            <w:left w:val="none" w:sz="0" w:space="0" w:color="auto"/>
            <w:bottom w:val="none" w:sz="0" w:space="0" w:color="auto"/>
            <w:right w:val="none" w:sz="0" w:space="0" w:color="auto"/>
          </w:divBdr>
        </w:div>
        <w:div w:id="944271270">
          <w:marLeft w:val="0"/>
          <w:marRight w:val="0"/>
          <w:marTop w:val="0"/>
          <w:marBottom w:val="0"/>
          <w:divBdr>
            <w:top w:val="none" w:sz="0" w:space="0" w:color="auto"/>
            <w:left w:val="none" w:sz="0" w:space="0" w:color="auto"/>
            <w:bottom w:val="none" w:sz="0" w:space="0" w:color="auto"/>
            <w:right w:val="none" w:sz="0" w:space="0" w:color="auto"/>
          </w:divBdr>
        </w:div>
        <w:div w:id="1171333263">
          <w:marLeft w:val="0"/>
          <w:marRight w:val="0"/>
          <w:marTop w:val="0"/>
          <w:marBottom w:val="0"/>
          <w:divBdr>
            <w:top w:val="none" w:sz="0" w:space="0" w:color="auto"/>
            <w:left w:val="none" w:sz="0" w:space="0" w:color="auto"/>
            <w:bottom w:val="none" w:sz="0" w:space="0" w:color="auto"/>
            <w:right w:val="none" w:sz="0" w:space="0" w:color="auto"/>
          </w:divBdr>
        </w:div>
        <w:div w:id="1194460734">
          <w:marLeft w:val="0"/>
          <w:marRight w:val="0"/>
          <w:marTop w:val="0"/>
          <w:marBottom w:val="0"/>
          <w:divBdr>
            <w:top w:val="none" w:sz="0" w:space="0" w:color="auto"/>
            <w:left w:val="none" w:sz="0" w:space="0" w:color="auto"/>
            <w:bottom w:val="none" w:sz="0" w:space="0" w:color="auto"/>
            <w:right w:val="none" w:sz="0" w:space="0" w:color="auto"/>
          </w:divBdr>
        </w:div>
        <w:div w:id="1252738370">
          <w:marLeft w:val="0"/>
          <w:marRight w:val="0"/>
          <w:marTop w:val="0"/>
          <w:marBottom w:val="0"/>
          <w:divBdr>
            <w:top w:val="none" w:sz="0" w:space="0" w:color="auto"/>
            <w:left w:val="none" w:sz="0" w:space="0" w:color="auto"/>
            <w:bottom w:val="none" w:sz="0" w:space="0" w:color="auto"/>
            <w:right w:val="none" w:sz="0" w:space="0" w:color="auto"/>
          </w:divBdr>
        </w:div>
        <w:div w:id="1275598564">
          <w:marLeft w:val="0"/>
          <w:marRight w:val="0"/>
          <w:marTop w:val="0"/>
          <w:marBottom w:val="0"/>
          <w:divBdr>
            <w:top w:val="none" w:sz="0" w:space="0" w:color="auto"/>
            <w:left w:val="none" w:sz="0" w:space="0" w:color="auto"/>
            <w:bottom w:val="none" w:sz="0" w:space="0" w:color="auto"/>
            <w:right w:val="none" w:sz="0" w:space="0" w:color="auto"/>
          </w:divBdr>
        </w:div>
        <w:div w:id="1845052490">
          <w:marLeft w:val="0"/>
          <w:marRight w:val="0"/>
          <w:marTop w:val="0"/>
          <w:marBottom w:val="0"/>
          <w:divBdr>
            <w:top w:val="none" w:sz="0" w:space="0" w:color="auto"/>
            <w:left w:val="none" w:sz="0" w:space="0" w:color="auto"/>
            <w:bottom w:val="none" w:sz="0" w:space="0" w:color="auto"/>
            <w:right w:val="none" w:sz="0" w:space="0" w:color="auto"/>
          </w:divBdr>
        </w:div>
        <w:div w:id="1968856791">
          <w:marLeft w:val="0"/>
          <w:marRight w:val="0"/>
          <w:marTop w:val="0"/>
          <w:marBottom w:val="0"/>
          <w:divBdr>
            <w:top w:val="none" w:sz="0" w:space="0" w:color="auto"/>
            <w:left w:val="none" w:sz="0" w:space="0" w:color="auto"/>
            <w:bottom w:val="none" w:sz="0" w:space="0" w:color="auto"/>
            <w:right w:val="none" w:sz="0" w:space="0" w:color="auto"/>
          </w:divBdr>
        </w:div>
      </w:divsChild>
    </w:div>
    <w:div w:id="664816865">
      <w:bodyDiv w:val="1"/>
      <w:marLeft w:val="0"/>
      <w:marRight w:val="0"/>
      <w:marTop w:val="0"/>
      <w:marBottom w:val="0"/>
      <w:divBdr>
        <w:top w:val="none" w:sz="0" w:space="0" w:color="auto"/>
        <w:left w:val="none" w:sz="0" w:space="0" w:color="auto"/>
        <w:bottom w:val="none" w:sz="0" w:space="0" w:color="auto"/>
        <w:right w:val="none" w:sz="0" w:space="0" w:color="auto"/>
      </w:divBdr>
    </w:div>
    <w:div w:id="929122538">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QCS%20Document%20Control/Document%20Creation%20Resources/QCSTranslate/SP%20OHP/GV%20check/www.qcsinfo.org"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F21701-5FB4-437D-BB67-0DCF7A5F9819}">
  <ds:schemaRefs>
    <ds:schemaRef ds:uri="http://schemas.openxmlformats.org/officeDocument/2006/bibliography"/>
  </ds:schemaRefs>
</ds:datastoreItem>
</file>

<file path=customXml/itemProps2.xml><?xml version="1.0" encoding="utf-8"?>
<ds:datastoreItem xmlns:ds="http://schemas.openxmlformats.org/officeDocument/2006/customXml" ds:itemID="{82EDDCFC-04AC-4A8D-8DFA-9A4491B0F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E0DAA3-0EAE-445A-8E3A-16784A21C25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7DFF8EF8-4DB2-43C0-90D5-85555B29B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081 QCS Letterhead 230502</Template>
  <TotalTime>14</TotalTime>
  <Pages>4</Pages>
  <Words>1409</Words>
  <Characters>8260</Characters>
  <Application>Microsoft Office Word</Application>
  <DocSecurity>0</DocSecurity>
  <Lines>275</Lines>
  <Paragraphs>127</Paragraphs>
  <ScaleCrop>false</ScaleCrop>
  <Company>FOG</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cp:lastModifiedBy>Heidi Mencl</cp:lastModifiedBy>
  <cp:revision>61</cp:revision>
  <cp:lastPrinted>2015-01-21T03:40:00Z</cp:lastPrinted>
  <dcterms:created xsi:type="dcterms:W3CDTF">2025-01-13T22:01:00Z</dcterms:created>
  <dcterms:modified xsi:type="dcterms:W3CDTF">2025-12-29T16:00:00Z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